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700" w:rsidRDefault="003A3700" w:rsidP="003A3700">
      <w:pPr>
        <w:spacing w:line="360" w:lineRule="auto"/>
        <w:jc w:val="right"/>
        <w:rPr>
          <w:rFonts w:ascii="Century Gothic" w:hAnsi="Century Gothic"/>
          <w:sz w:val="24"/>
        </w:rPr>
        <w:pPrChange w:id="0" w:author="Ana Maritza Vega Jauregui" w:date="2011-10-30T16:47:00Z">
          <w:pPr>
            <w:jc w:val="right"/>
          </w:pPr>
        </w:pPrChange>
      </w:pPr>
      <w:moveToRangeStart w:id="1" w:author="Ana Maritza Vega Jauregui" w:date="2011-10-30T16:41:00Z" w:name="move307756241"/>
    </w:p>
    <w:p w:rsidR="003A3700" w:rsidRDefault="003A3700" w:rsidP="003A3700">
      <w:pPr>
        <w:spacing w:line="360" w:lineRule="auto"/>
        <w:jc w:val="right"/>
        <w:rPr>
          <w:rFonts w:ascii="Century Gothic" w:hAnsi="Century Gothic"/>
          <w:sz w:val="24"/>
        </w:rPr>
        <w:pPrChange w:id="2" w:author="Ana Maritza Vega Jauregui" w:date="2011-10-30T16:47:00Z">
          <w:pPr>
            <w:jc w:val="right"/>
          </w:pPr>
        </w:pPrChange>
      </w:pPr>
      <w:moveTo w:id="3" w:author="Ana Maritza Vega Jauregui" w:date="2011-10-30T16:41:00Z">
        <w:r>
          <w:rPr>
            <w:rFonts w:ascii="Century Gothic" w:hAnsi="Century Gothic"/>
            <w:sz w:val="24"/>
          </w:rPr>
          <w:t>Tania Grisel Núñez Carlos</w:t>
        </w:r>
      </w:moveTo>
    </w:p>
    <w:p w:rsidR="003A3700" w:rsidRDefault="003A3700" w:rsidP="003A3700">
      <w:pPr>
        <w:spacing w:line="360" w:lineRule="auto"/>
        <w:jc w:val="right"/>
        <w:rPr>
          <w:rFonts w:ascii="Century Gothic" w:hAnsi="Century Gothic"/>
          <w:sz w:val="24"/>
        </w:rPr>
        <w:pPrChange w:id="4" w:author="Ana Maritza Vega Jauregui" w:date="2011-10-30T16:47:00Z">
          <w:pPr>
            <w:jc w:val="right"/>
          </w:pPr>
        </w:pPrChange>
      </w:pPr>
      <w:moveTo w:id="5" w:author="Ana Maritza Vega Jauregui" w:date="2011-10-30T16:41:00Z">
        <w:r>
          <w:rPr>
            <w:rFonts w:ascii="Century Gothic" w:hAnsi="Century Gothic"/>
            <w:sz w:val="24"/>
          </w:rPr>
          <w:t>Introducción a la Psicología Educativa</w:t>
        </w:r>
      </w:moveTo>
    </w:p>
    <w:p w:rsidR="003A3700" w:rsidRDefault="003A3700" w:rsidP="003A3700">
      <w:pPr>
        <w:spacing w:line="360" w:lineRule="auto"/>
        <w:jc w:val="right"/>
        <w:rPr>
          <w:rFonts w:ascii="Century Gothic" w:hAnsi="Century Gothic"/>
          <w:sz w:val="24"/>
        </w:rPr>
        <w:pPrChange w:id="6" w:author="Ana Maritza Vega Jauregui" w:date="2011-10-30T16:47:00Z">
          <w:pPr>
            <w:jc w:val="right"/>
          </w:pPr>
        </w:pPrChange>
      </w:pPr>
      <w:moveTo w:id="7" w:author="Ana Maritza Vega Jauregui" w:date="2011-10-30T16:41:00Z">
        <w:r>
          <w:rPr>
            <w:rFonts w:ascii="Century Gothic" w:hAnsi="Century Gothic"/>
            <w:sz w:val="24"/>
          </w:rPr>
          <w:t xml:space="preserve">Mtra.: Ana Maritza Vega </w:t>
        </w:r>
        <w:proofErr w:type="spellStart"/>
        <w:r>
          <w:rPr>
            <w:rFonts w:ascii="Century Gothic" w:hAnsi="Century Gothic"/>
            <w:sz w:val="24"/>
          </w:rPr>
          <w:t>Jauregui</w:t>
        </w:r>
        <w:proofErr w:type="spellEnd"/>
      </w:moveTo>
    </w:p>
    <w:p w:rsidR="003A3700" w:rsidRDefault="003A3700" w:rsidP="003A3700">
      <w:pPr>
        <w:spacing w:line="360" w:lineRule="auto"/>
        <w:jc w:val="right"/>
        <w:rPr>
          <w:ins w:id="8" w:author="Ana Maritza Vega Jauregui" w:date="2011-10-30T16:53:00Z"/>
          <w:rFonts w:ascii="Century Gothic" w:hAnsi="Century Gothic"/>
          <w:sz w:val="24"/>
        </w:rPr>
        <w:pPrChange w:id="9" w:author="Ana Maritza Vega Jauregui" w:date="2011-10-30T16:47:00Z">
          <w:pPr>
            <w:jc w:val="right"/>
          </w:pPr>
        </w:pPrChange>
      </w:pPr>
      <w:moveTo w:id="10" w:author="Ana Maritza Vega Jauregui" w:date="2011-10-30T16:41:00Z">
        <w:r>
          <w:rPr>
            <w:rFonts w:ascii="Century Gothic" w:hAnsi="Century Gothic"/>
            <w:sz w:val="24"/>
          </w:rPr>
          <w:t>Psicología 5° A</w:t>
        </w:r>
      </w:moveTo>
    </w:p>
    <w:p w:rsidR="00B43C61" w:rsidRDefault="00B43C61" w:rsidP="003A3700">
      <w:pPr>
        <w:spacing w:line="360" w:lineRule="auto"/>
        <w:jc w:val="right"/>
        <w:rPr>
          <w:ins w:id="11" w:author="Ana Maritza Vega Jauregui" w:date="2011-10-30T16:53:00Z"/>
          <w:rFonts w:ascii="Century Gothic" w:hAnsi="Century Gothic"/>
          <w:sz w:val="24"/>
        </w:rPr>
        <w:pPrChange w:id="12" w:author="Ana Maritza Vega Jauregui" w:date="2011-10-30T16:47:00Z">
          <w:pPr>
            <w:jc w:val="right"/>
          </w:pPr>
        </w:pPrChange>
      </w:pPr>
    </w:p>
    <w:p w:rsidR="00B43C61" w:rsidRDefault="00B43C61" w:rsidP="003A3700">
      <w:pPr>
        <w:spacing w:line="360" w:lineRule="auto"/>
        <w:jc w:val="right"/>
        <w:rPr>
          <w:rFonts w:ascii="Century Gothic" w:hAnsi="Century Gothic"/>
          <w:sz w:val="24"/>
        </w:rPr>
        <w:pPrChange w:id="13" w:author="Ana Maritza Vega Jauregui" w:date="2011-10-30T16:47:00Z">
          <w:pPr>
            <w:jc w:val="right"/>
          </w:pPr>
        </w:pPrChange>
      </w:pPr>
      <w:ins w:id="14" w:author="Ana Maritza Vega Jauregui" w:date="2011-10-30T16:53:00Z">
        <w:r>
          <w:rPr>
            <w:rFonts w:ascii="Century Gothic" w:hAnsi="Century Gothic"/>
            <w:sz w:val="24"/>
          </w:rPr>
          <w:t>Tania,</w:t>
        </w:r>
      </w:ins>
      <w:ins w:id="15" w:author="Ana Maritza Vega Jauregui" w:date="2011-10-30T16:54:00Z">
        <w:r>
          <w:rPr>
            <w:rFonts w:ascii="Century Gothic" w:hAnsi="Century Gothic"/>
            <w:sz w:val="24"/>
          </w:rPr>
          <w:t xml:space="preserve"> la parte general de la orientación educativa </w:t>
        </w:r>
        <w:proofErr w:type="spellStart"/>
        <w:r>
          <w:rPr>
            <w:rFonts w:ascii="Century Gothic" w:hAnsi="Century Gothic"/>
            <w:sz w:val="24"/>
          </w:rPr>
          <w:t>esta</w:t>
        </w:r>
        <w:proofErr w:type="spellEnd"/>
        <w:r>
          <w:rPr>
            <w:rFonts w:ascii="Century Gothic" w:hAnsi="Century Gothic"/>
            <w:sz w:val="24"/>
          </w:rPr>
          <w:t xml:space="preserve"> presente en tu trabajo, solo hace falta integrar l </w:t>
        </w:r>
      </w:ins>
      <w:ins w:id="16" w:author="Ana Maritza Vega Jauregui" w:date="2011-10-30T16:55:00Z">
        <w:r>
          <w:rPr>
            <w:rFonts w:ascii="Century Gothic" w:hAnsi="Century Gothic"/>
            <w:sz w:val="24"/>
          </w:rPr>
          <w:t xml:space="preserve">información a partir </w:t>
        </w:r>
        <w:proofErr w:type="spellStart"/>
        <w:r>
          <w:rPr>
            <w:rFonts w:ascii="Century Gothic" w:hAnsi="Century Gothic"/>
            <w:sz w:val="24"/>
          </w:rPr>
          <w:t>delacercameinto</w:t>
        </w:r>
        <w:proofErr w:type="spellEnd"/>
        <w:r>
          <w:rPr>
            <w:rFonts w:ascii="Century Gothic" w:hAnsi="Century Gothic"/>
            <w:sz w:val="24"/>
          </w:rPr>
          <w:t xml:space="preserve"> con un </w:t>
        </w:r>
        <w:proofErr w:type="spellStart"/>
        <w:r>
          <w:rPr>
            <w:rFonts w:ascii="Century Gothic" w:hAnsi="Century Gothic"/>
            <w:sz w:val="24"/>
          </w:rPr>
          <w:t>orietador</w:t>
        </w:r>
        <w:proofErr w:type="spellEnd"/>
        <w:r>
          <w:rPr>
            <w:rFonts w:ascii="Century Gothic" w:hAnsi="Century Gothic"/>
            <w:sz w:val="24"/>
          </w:rPr>
          <w:t xml:space="preserve">, además debes enfatizar la función del </w:t>
        </w:r>
        <w:proofErr w:type="spellStart"/>
        <w:r>
          <w:rPr>
            <w:rFonts w:ascii="Century Gothic" w:hAnsi="Century Gothic"/>
            <w:sz w:val="24"/>
          </w:rPr>
          <w:t>psicolgo</w:t>
        </w:r>
        <w:proofErr w:type="spellEnd"/>
        <w:r>
          <w:rPr>
            <w:rFonts w:ascii="Century Gothic" w:hAnsi="Century Gothic"/>
            <w:sz w:val="24"/>
          </w:rPr>
          <w:t xml:space="preserve"> y argumentar si crees que esta tarea corresponde al psic</w:t>
        </w:r>
      </w:ins>
      <w:ins w:id="17" w:author="Ana Maritza Vega Jauregui" w:date="2011-10-30T16:56:00Z">
        <w:r>
          <w:rPr>
            <w:rFonts w:ascii="Century Gothic" w:hAnsi="Century Gothic"/>
            <w:sz w:val="24"/>
          </w:rPr>
          <w:t>ólogo. Por otro lado</w:t>
        </w:r>
      </w:ins>
      <w:ins w:id="18" w:author="Ana Maritza Vega Jauregui" w:date="2011-10-30T16:53:00Z">
        <w:r>
          <w:rPr>
            <w:rFonts w:ascii="Century Gothic" w:hAnsi="Century Gothic"/>
            <w:sz w:val="24"/>
          </w:rPr>
          <w:t xml:space="preserve"> retomas a varios autores y solo tienes una referencia, se tiene que especificar si la cita </w:t>
        </w:r>
      </w:ins>
      <w:ins w:id="19" w:author="Ana Maritza Vega Jauregui" w:date="2011-10-30T16:56:00Z">
        <w:r>
          <w:rPr>
            <w:rFonts w:ascii="Century Gothic" w:hAnsi="Century Gothic"/>
            <w:sz w:val="24"/>
          </w:rPr>
          <w:t xml:space="preserve">es directa o </w:t>
        </w:r>
      </w:ins>
      <w:ins w:id="20" w:author="Ana Maritza Vega Jauregui" w:date="2011-10-30T16:53:00Z">
        <w:r>
          <w:rPr>
            <w:rFonts w:ascii="Century Gothic" w:hAnsi="Century Gothic"/>
            <w:sz w:val="24"/>
          </w:rPr>
          <w:t xml:space="preserve">de otro autor. </w:t>
        </w:r>
      </w:ins>
    </w:p>
    <w:moveToRangeEnd w:id="1"/>
    <w:p w:rsidR="00E1585B" w:rsidRPr="008A0DF8" w:rsidRDefault="002E7EDC" w:rsidP="003A3700">
      <w:pPr>
        <w:spacing w:line="360" w:lineRule="auto"/>
        <w:jc w:val="both"/>
        <w:rPr>
          <w:rFonts w:ascii="Century Gothic" w:hAnsi="Century Gothic"/>
          <w:b/>
          <w:sz w:val="24"/>
        </w:rPr>
        <w:pPrChange w:id="21" w:author="Ana Maritza Vega Jauregui" w:date="2011-10-30T16:47:00Z">
          <w:pPr>
            <w:jc w:val="both"/>
          </w:pPr>
        </w:pPrChange>
      </w:pPr>
      <w:r w:rsidRPr="008A0DF8">
        <w:rPr>
          <w:rFonts w:ascii="Century Gothic" w:hAnsi="Century Gothic"/>
          <w:b/>
          <w:sz w:val="24"/>
        </w:rPr>
        <w:t>Orientación Educativa</w:t>
      </w:r>
    </w:p>
    <w:p w:rsidR="002E7EDC" w:rsidRDefault="002E7EDC" w:rsidP="003A3700">
      <w:pPr>
        <w:spacing w:line="360" w:lineRule="auto"/>
        <w:jc w:val="both"/>
        <w:rPr>
          <w:rFonts w:ascii="Century Gothic" w:hAnsi="Century Gothic"/>
          <w:sz w:val="24"/>
        </w:rPr>
        <w:pPrChange w:id="22" w:author="Ana Maritza Vega Jauregui" w:date="2011-10-30T16:47:00Z">
          <w:pPr>
            <w:jc w:val="both"/>
          </w:pPr>
        </w:pPrChange>
      </w:pPr>
    </w:p>
    <w:p w:rsidR="003C2518" w:rsidRDefault="003C2518" w:rsidP="003A3700">
      <w:pPr>
        <w:spacing w:line="360" w:lineRule="auto"/>
        <w:jc w:val="both"/>
        <w:rPr>
          <w:rFonts w:ascii="Century Gothic" w:hAnsi="Century Gothic"/>
          <w:sz w:val="24"/>
        </w:rPr>
        <w:pPrChange w:id="23" w:author="Ana Maritza Vega Jauregui" w:date="2011-10-30T16:47:00Z">
          <w:pPr>
            <w:jc w:val="both"/>
          </w:pPr>
        </w:pPrChange>
      </w:pPr>
      <w:r>
        <w:rPr>
          <w:rFonts w:ascii="Century Gothic" w:hAnsi="Century Gothic"/>
          <w:sz w:val="24"/>
        </w:rPr>
        <w:t xml:space="preserve">Actualmente las necesidades socioeconómicas </w:t>
      </w:r>
      <w:r w:rsidR="002222E9" w:rsidRPr="002222E9">
        <w:rPr>
          <w:rFonts w:ascii="Century Gothic" w:hAnsi="Century Gothic"/>
          <w:sz w:val="24"/>
        </w:rPr>
        <w:t xml:space="preserve"> han dado un gran impulso a las técnicas </w:t>
      </w:r>
      <w:proofErr w:type="spellStart"/>
      <w:r w:rsidR="002222E9" w:rsidRPr="002222E9">
        <w:rPr>
          <w:rFonts w:ascii="Century Gothic" w:hAnsi="Century Gothic"/>
          <w:sz w:val="24"/>
        </w:rPr>
        <w:t>psicoeducativas</w:t>
      </w:r>
      <w:proofErr w:type="spellEnd"/>
      <w:r w:rsidR="002222E9" w:rsidRPr="002222E9">
        <w:rPr>
          <w:rFonts w:ascii="Century Gothic" w:hAnsi="Century Gothic"/>
          <w:sz w:val="24"/>
        </w:rPr>
        <w:t xml:space="preserve"> de orientación vocacional y </w:t>
      </w:r>
      <w:r w:rsidR="00614E80" w:rsidRPr="002222E9">
        <w:rPr>
          <w:rFonts w:ascii="Century Gothic" w:hAnsi="Century Gothic"/>
          <w:sz w:val="24"/>
        </w:rPr>
        <w:t>profesional</w:t>
      </w:r>
      <w:r w:rsidR="002222E9" w:rsidRPr="002222E9">
        <w:rPr>
          <w:rFonts w:ascii="Century Gothic" w:hAnsi="Century Gothic"/>
          <w:sz w:val="24"/>
        </w:rPr>
        <w:t>, que desde hace tiemp</w:t>
      </w:r>
      <w:r w:rsidR="00614E80">
        <w:rPr>
          <w:rFonts w:ascii="Century Gothic" w:hAnsi="Century Gothic"/>
          <w:sz w:val="24"/>
        </w:rPr>
        <w:t xml:space="preserve">o ya se consideraban y venían preocupando a </w:t>
      </w:r>
      <w:r>
        <w:rPr>
          <w:rFonts w:ascii="Century Gothic" w:hAnsi="Century Gothic"/>
          <w:sz w:val="24"/>
        </w:rPr>
        <w:t>la humanidad</w:t>
      </w:r>
      <w:r w:rsidR="002222E9" w:rsidRPr="002222E9">
        <w:rPr>
          <w:rFonts w:ascii="Century Gothic" w:hAnsi="Century Gothic"/>
          <w:sz w:val="24"/>
        </w:rPr>
        <w:t xml:space="preserve">. El movimiento </w:t>
      </w:r>
      <w:r w:rsidR="00614E80" w:rsidRPr="002222E9">
        <w:rPr>
          <w:rFonts w:ascii="Century Gothic" w:hAnsi="Century Gothic"/>
          <w:sz w:val="24"/>
        </w:rPr>
        <w:t>científico</w:t>
      </w:r>
      <w:r w:rsidR="002222E9" w:rsidRPr="002222E9">
        <w:rPr>
          <w:rFonts w:ascii="Century Gothic" w:hAnsi="Century Gothic"/>
          <w:sz w:val="24"/>
        </w:rPr>
        <w:t xml:space="preserve"> aplicado a las Ciencias de la Educación favorece el enfoque de la orientación como actividad </w:t>
      </w:r>
      <w:proofErr w:type="spellStart"/>
      <w:r w:rsidR="002222E9" w:rsidRPr="002222E9">
        <w:rPr>
          <w:rFonts w:ascii="Century Gothic" w:hAnsi="Century Gothic"/>
          <w:sz w:val="24"/>
        </w:rPr>
        <w:t>especializadora</w:t>
      </w:r>
      <w:proofErr w:type="spellEnd"/>
      <w:r w:rsidR="002222E9" w:rsidRPr="002222E9">
        <w:rPr>
          <w:rFonts w:ascii="Century Gothic" w:hAnsi="Century Gothic"/>
          <w:sz w:val="24"/>
        </w:rPr>
        <w:t xml:space="preserve"> del proceso educativo, en su organización, métodos y programas, y como fundamento esencial de la democratización de la cult</w:t>
      </w:r>
      <w:r w:rsidR="000B25AC">
        <w:rPr>
          <w:rFonts w:ascii="Century Gothic" w:hAnsi="Century Gothic"/>
          <w:sz w:val="24"/>
        </w:rPr>
        <w:t>ura, la igualdad de oportunidades</w:t>
      </w:r>
      <w:r w:rsidR="002222E9" w:rsidRPr="002222E9">
        <w:rPr>
          <w:rFonts w:ascii="Century Gothic" w:hAnsi="Century Gothic"/>
          <w:sz w:val="24"/>
        </w:rPr>
        <w:t>.</w:t>
      </w:r>
      <w:ins w:id="24" w:author="Ana Maritza Vega Jauregui" w:date="2011-10-30T16:39:00Z">
        <w:r w:rsidR="003A3700">
          <w:rPr>
            <w:rFonts w:ascii="Century Gothic" w:hAnsi="Century Gothic"/>
            <w:sz w:val="24"/>
          </w:rPr>
          <w:t xml:space="preserve"> Falta </w:t>
        </w:r>
      </w:ins>
      <w:ins w:id="25" w:author="Ana Maritza Vega Jauregui" w:date="2011-10-30T16:56:00Z">
        <w:r w:rsidR="00C81126">
          <w:rPr>
            <w:rFonts w:ascii="Century Gothic" w:hAnsi="Century Gothic"/>
            <w:sz w:val="24"/>
          </w:rPr>
          <w:t>describir</w:t>
        </w:r>
      </w:ins>
      <w:ins w:id="26" w:author="Ana Maritza Vega Jauregui" w:date="2011-10-30T16:39:00Z">
        <w:r w:rsidR="003A3700">
          <w:rPr>
            <w:rFonts w:ascii="Century Gothic" w:hAnsi="Century Gothic"/>
            <w:sz w:val="24"/>
          </w:rPr>
          <w:t xml:space="preserve"> de</w:t>
        </w:r>
      </w:ins>
      <w:ins w:id="27" w:author="Ana Maritza Vega Jauregui" w:date="2011-10-30T16:56:00Z">
        <w:r w:rsidR="00C81126">
          <w:rPr>
            <w:rFonts w:ascii="Century Gothic" w:hAnsi="Century Gothic"/>
            <w:sz w:val="24"/>
          </w:rPr>
          <w:t xml:space="preserve"> </w:t>
        </w:r>
      </w:ins>
      <w:ins w:id="28" w:author="Ana Maritza Vega Jauregui" w:date="2011-10-30T16:39:00Z">
        <w:r w:rsidR="003A3700">
          <w:rPr>
            <w:rFonts w:ascii="Century Gothic" w:hAnsi="Century Gothic"/>
            <w:sz w:val="24"/>
          </w:rPr>
          <w:t>forma  breve de que se va a tratar este ensayo</w:t>
        </w:r>
      </w:ins>
    </w:p>
    <w:p w:rsidR="002222E9" w:rsidRDefault="002222E9" w:rsidP="003A3700">
      <w:pPr>
        <w:spacing w:line="360" w:lineRule="auto"/>
        <w:jc w:val="both"/>
        <w:rPr>
          <w:rFonts w:ascii="Century Gothic" w:hAnsi="Century Gothic"/>
          <w:sz w:val="24"/>
        </w:rPr>
        <w:pPrChange w:id="29" w:author="Ana Maritza Vega Jauregui" w:date="2011-10-30T16:47:00Z">
          <w:pPr>
            <w:jc w:val="both"/>
          </w:pPr>
        </w:pPrChange>
      </w:pPr>
    </w:p>
    <w:p w:rsidR="00FB7895" w:rsidRPr="00FB7895" w:rsidRDefault="00FB7895" w:rsidP="003A3700">
      <w:pPr>
        <w:spacing w:line="360" w:lineRule="auto"/>
        <w:jc w:val="both"/>
        <w:rPr>
          <w:rFonts w:ascii="Century Gothic" w:hAnsi="Century Gothic"/>
          <w:b/>
          <w:sz w:val="24"/>
        </w:rPr>
        <w:pPrChange w:id="30" w:author="Ana Maritza Vega Jauregui" w:date="2011-10-30T16:47:00Z">
          <w:pPr>
            <w:jc w:val="both"/>
          </w:pPr>
        </w:pPrChange>
      </w:pPr>
      <w:r>
        <w:rPr>
          <w:rFonts w:ascii="Century Gothic" w:hAnsi="Century Gothic"/>
          <w:b/>
          <w:sz w:val="24"/>
        </w:rPr>
        <w:t>¿Qué es la orientación?</w:t>
      </w:r>
      <w:bookmarkStart w:id="31" w:name="_GoBack"/>
      <w:bookmarkEnd w:id="31"/>
    </w:p>
    <w:p w:rsidR="002222E9" w:rsidRDefault="002222E9" w:rsidP="003A3700">
      <w:pPr>
        <w:spacing w:line="360" w:lineRule="auto"/>
        <w:jc w:val="both"/>
        <w:rPr>
          <w:rFonts w:ascii="Century Gothic" w:hAnsi="Century Gothic"/>
          <w:sz w:val="24"/>
        </w:rPr>
        <w:pPrChange w:id="32" w:author="Ana Maritza Vega Jauregui" w:date="2011-10-30T16:47:00Z">
          <w:pPr>
            <w:jc w:val="both"/>
          </w:pPr>
        </w:pPrChange>
      </w:pPr>
      <w:r w:rsidRPr="002222E9">
        <w:rPr>
          <w:rFonts w:ascii="Century Gothic" w:hAnsi="Century Gothic"/>
          <w:sz w:val="24"/>
        </w:rPr>
        <w:t xml:space="preserve">La orientación es </w:t>
      </w:r>
      <w:r w:rsidR="00614E80" w:rsidRPr="002222E9">
        <w:rPr>
          <w:rFonts w:ascii="Century Gothic" w:hAnsi="Century Gothic"/>
          <w:sz w:val="24"/>
        </w:rPr>
        <w:t>sinónimo</w:t>
      </w:r>
      <w:r w:rsidRPr="002222E9">
        <w:rPr>
          <w:rFonts w:ascii="Century Gothic" w:hAnsi="Century Gothic"/>
          <w:sz w:val="24"/>
        </w:rPr>
        <w:t xml:space="preserve"> de tomar conciencia, capacita al individuo para conocer sus rasgos personales, aptitudes e intereses, y por consiguiente es casi </w:t>
      </w:r>
      <w:r w:rsidR="00614E80" w:rsidRPr="002222E9">
        <w:rPr>
          <w:rFonts w:ascii="Century Gothic" w:hAnsi="Century Gothic"/>
          <w:sz w:val="24"/>
        </w:rPr>
        <w:t>sinónimo</w:t>
      </w:r>
      <w:r w:rsidRPr="002222E9">
        <w:rPr>
          <w:rFonts w:ascii="Century Gothic" w:hAnsi="Century Gothic"/>
          <w:sz w:val="24"/>
        </w:rPr>
        <w:t xml:space="preserve"> de educación, ya que 'toda educación </w:t>
      </w:r>
      <w:r w:rsidRPr="002222E9">
        <w:rPr>
          <w:rFonts w:ascii="Century Gothic" w:hAnsi="Century Gothic"/>
          <w:sz w:val="24"/>
        </w:rPr>
        <w:lastRenderedPageBreak/>
        <w:t xml:space="preserve">comporta un sentido </w:t>
      </w:r>
      <w:proofErr w:type="spellStart"/>
      <w:r w:rsidRPr="002222E9">
        <w:rPr>
          <w:rFonts w:ascii="Century Gothic" w:hAnsi="Century Gothic"/>
          <w:sz w:val="24"/>
        </w:rPr>
        <w:t>orientacional</w:t>
      </w:r>
      <w:proofErr w:type="spellEnd"/>
      <w:r w:rsidRPr="002222E9">
        <w:rPr>
          <w:rFonts w:ascii="Century Gothic" w:hAnsi="Century Gothic"/>
          <w:sz w:val="24"/>
        </w:rPr>
        <w:t xml:space="preserve">, sin el cual </w:t>
      </w:r>
      <w:r w:rsidR="00614E80" w:rsidRPr="002222E9">
        <w:rPr>
          <w:rFonts w:ascii="Century Gothic" w:hAnsi="Century Gothic"/>
          <w:sz w:val="24"/>
        </w:rPr>
        <w:t>quedaría</w:t>
      </w:r>
      <w:r w:rsidRPr="002222E9">
        <w:rPr>
          <w:rFonts w:ascii="Century Gothic" w:hAnsi="Century Gothic"/>
          <w:sz w:val="24"/>
        </w:rPr>
        <w:t xml:space="preserve"> esencialmente truncada'</w:t>
      </w:r>
      <w:r w:rsidR="000B25AC">
        <w:rPr>
          <w:rFonts w:ascii="Century Gothic" w:hAnsi="Century Gothic"/>
          <w:sz w:val="24"/>
        </w:rPr>
        <w:t xml:space="preserve"> </w:t>
      </w:r>
      <w:commentRangeStart w:id="33"/>
      <w:r w:rsidR="000B25AC">
        <w:rPr>
          <w:rFonts w:ascii="Century Gothic" w:hAnsi="Century Gothic"/>
          <w:sz w:val="24"/>
        </w:rPr>
        <w:t>(LAVARA GROS, E: Psicología escolar aplicada, 1968).</w:t>
      </w:r>
      <w:commentRangeEnd w:id="33"/>
      <w:r w:rsidR="003A3700">
        <w:rPr>
          <w:rStyle w:val="Refdecomentario"/>
        </w:rPr>
        <w:commentReference w:id="33"/>
      </w:r>
    </w:p>
    <w:p w:rsidR="000B25AC" w:rsidRDefault="000B25AC" w:rsidP="003A3700">
      <w:pPr>
        <w:spacing w:line="360" w:lineRule="auto"/>
        <w:jc w:val="both"/>
        <w:rPr>
          <w:rFonts w:ascii="Century Gothic" w:hAnsi="Century Gothic"/>
          <w:sz w:val="24"/>
        </w:rPr>
        <w:pPrChange w:id="34" w:author="Ana Maritza Vega Jauregui" w:date="2011-10-30T16:47:00Z">
          <w:pPr>
            <w:jc w:val="both"/>
          </w:pPr>
        </w:pPrChange>
      </w:pPr>
    </w:p>
    <w:p w:rsidR="000B25AC" w:rsidRPr="000B25AC" w:rsidRDefault="000B25AC" w:rsidP="003A3700">
      <w:pPr>
        <w:spacing w:line="360" w:lineRule="auto"/>
        <w:jc w:val="both"/>
        <w:rPr>
          <w:rFonts w:ascii="Century Gothic" w:hAnsi="Century Gothic"/>
          <w:sz w:val="24"/>
        </w:rPr>
        <w:pPrChange w:id="35" w:author="Ana Maritza Vega Jauregui" w:date="2011-10-30T16:47:00Z">
          <w:pPr>
            <w:jc w:val="both"/>
          </w:pPr>
        </w:pPrChange>
      </w:pPr>
      <w:r w:rsidRPr="000B25AC">
        <w:rPr>
          <w:rFonts w:ascii="Century Gothic" w:hAnsi="Century Gothic"/>
          <w:sz w:val="24"/>
        </w:rPr>
        <w:t xml:space="preserve">La orientación puede realizarse </w:t>
      </w:r>
      <w:commentRangeStart w:id="36"/>
      <w:r w:rsidRPr="000B25AC">
        <w:rPr>
          <w:rFonts w:ascii="Century Gothic" w:hAnsi="Century Gothic"/>
          <w:sz w:val="24"/>
        </w:rPr>
        <w:t>desde dos planos</w:t>
      </w:r>
      <w:commentRangeEnd w:id="36"/>
      <w:r w:rsidR="003A3700">
        <w:rPr>
          <w:rStyle w:val="Refdecomentario"/>
        </w:rPr>
        <w:commentReference w:id="36"/>
      </w:r>
      <w:r w:rsidRPr="000B25AC">
        <w:rPr>
          <w:rFonts w:ascii="Century Gothic" w:hAnsi="Century Gothic"/>
          <w:sz w:val="24"/>
        </w:rPr>
        <w:t xml:space="preserve"> diferentes:</w:t>
      </w:r>
    </w:p>
    <w:p w:rsidR="000B25AC" w:rsidRPr="000B25AC" w:rsidRDefault="000B25AC" w:rsidP="003A3700">
      <w:pPr>
        <w:spacing w:line="360" w:lineRule="auto"/>
        <w:jc w:val="both"/>
        <w:rPr>
          <w:rFonts w:ascii="Century Gothic" w:hAnsi="Century Gothic"/>
          <w:sz w:val="24"/>
        </w:rPr>
        <w:pPrChange w:id="37" w:author="Ana Maritza Vega Jauregui" w:date="2011-10-30T16:47:00Z">
          <w:pPr>
            <w:jc w:val="both"/>
          </w:pPr>
        </w:pPrChange>
      </w:pPr>
    </w:p>
    <w:p w:rsidR="0017549F" w:rsidRPr="0017549F" w:rsidRDefault="003C2518" w:rsidP="003A3700">
      <w:pPr>
        <w:pStyle w:val="Prrafodelista"/>
        <w:numPr>
          <w:ilvl w:val="0"/>
          <w:numId w:val="1"/>
        </w:numPr>
        <w:spacing w:line="360" w:lineRule="auto"/>
        <w:jc w:val="both"/>
        <w:rPr>
          <w:rFonts w:ascii="Century Gothic" w:hAnsi="Century Gothic"/>
          <w:sz w:val="24"/>
        </w:rPr>
        <w:pPrChange w:id="38" w:author="Ana Maritza Vega Jauregui" w:date="2011-10-30T16:47:00Z">
          <w:pPr>
            <w:pStyle w:val="Prrafodelista"/>
            <w:numPr>
              <w:numId w:val="1"/>
            </w:numPr>
            <w:ind w:left="76" w:hanging="76"/>
            <w:jc w:val="both"/>
          </w:pPr>
        </w:pPrChange>
      </w:pPr>
      <w:r>
        <w:rPr>
          <w:rFonts w:ascii="Century Gothic" w:hAnsi="Century Gothic"/>
          <w:b/>
          <w:sz w:val="24"/>
        </w:rPr>
        <w:t>Plano E</w:t>
      </w:r>
      <w:r w:rsidR="000B25AC" w:rsidRPr="000B25AC">
        <w:rPr>
          <w:rFonts w:ascii="Century Gothic" w:hAnsi="Century Gothic"/>
          <w:b/>
          <w:sz w:val="24"/>
        </w:rPr>
        <w:t>xistencial</w:t>
      </w:r>
    </w:p>
    <w:p w:rsidR="003C2518" w:rsidRDefault="0017549F" w:rsidP="003A3700">
      <w:pPr>
        <w:spacing w:line="360" w:lineRule="auto"/>
        <w:jc w:val="both"/>
        <w:rPr>
          <w:rFonts w:ascii="Century Gothic" w:hAnsi="Century Gothic"/>
          <w:sz w:val="24"/>
        </w:rPr>
        <w:pPrChange w:id="39" w:author="Ana Maritza Vega Jauregui" w:date="2011-10-30T16:47:00Z">
          <w:pPr>
            <w:jc w:val="both"/>
          </w:pPr>
        </w:pPrChange>
      </w:pPr>
      <w:r>
        <w:rPr>
          <w:rFonts w:ascii="Century Gothic" w:hAnsi="Century Gothic"/>
          <w:sz w:val="24"/>
        </w:rPr>
        <w:t>S</w:t>
      </w:r>
      <w:r w:rsidR="003C2518">
        <w:rPr>
          <w:rFonts w:ascii="Century Gothic" w:hAnsi="Century Gothic"/>
          <w:sz w:val="24"/>
        </w:rPr>
        <w:t xml:space="preserve">e proporciona </w:t>
      </w:r>
      <w:r w:rsidRPr="000B25AC">
        <w:rPr>
          <w:rFonts w:ascii="Century Gothic" w:hAnsi="Century Gothic"/>
          <w:sz w:val="24"/>
        </w:rPr>
        <w:t xml:space="preserve">una serie de respuestas para problemas esenciales de la vida, que llevan a un modo de concebir el mundo y la existencia. </w:t>
      </w:r>
      <w:r w:rsidR="003C2518">
        <w:rPr>
          <w:rFonts w:ascii="Century Gothic" w:hAnsi="Century Gothic"/>
          <w:sz w:val="24"/>
        </w:rPr>
        <w:t>Es</w:t>
      </w:r>
      <w:r w:rsidRPr="000B25AC">
        <w:rPr>
          <w:rFonts w:ascii="Century Gothic" w:hAnsi="Century Gothic"/>
          <w:sz w:val="24"/>
        </w:rPr>
        <w:t xml:space="preserve"> necesario profundizar en este plano deb</w:t>
      </w:r>
      <w:r w:rsidR="003C2518">
        <w:rPr>
          <w:rFonts w:ascii="Century Gothic" w:hAnsi="Century Gothic"/>
          <w:sz w:val="24"/>
        </w:rPr>
        <w:t>ido a que la educación y</w:t>
      </w:r>
      <w:r w:rsidRPr="000B25AC">
        <w:rPr>
          <w:rFonts w:ascii="Century Gothic" w:hAnsi="Century Gothic"/>
          <w:sz w:val="24"/>
        </w:rPr>
        <w:t xml:space="preserve"> orientación pretenden llevar al individuo a un mejor conocimiento de </w:t>
      </w:r>
      <w:proofErr w:type="spellStart"/>
      <w:r w:rsidRPr="000B25AC">
        <w:rPr>
          <w:rFonts w:ascii="Century Gothic" w:hAnsi="Century Gothic"/>
          <w:sz w:val="24"/>
        </w:rPr>
        <w:t>si</w:t>
      </w:r>
      <w:proofErr w:type="spellEnd"/>
      <w:r w:rsidRPr="000B25AC">
        <w:rPr>
          <w:rFonts w:ascii="Century Gothic" w:hAnsi="Century Gothic"/>
          <w:sz w:val="24"/>
        </w:rPr>
        <w:t xml:space="preserve"> mismo y de los fines personales que debe cumplir.</w:t>
      </w:r>
    </w:p>
    <w:p w:rsidR="0017549F" w:rsidRDefault="0017549F" w:rsidP="003A3700">
      <w:pPr>
        <w:spacing w:line="360" w:lineRule="auto"/>
        <w:jc w:val="both"/>
        <w:rPr>
          <w:rFonts w:ascii="Century Gothic" w:hAnsi="Century Gothic"/>
          <w:sz w:val="24"/>
        </w:rPr>
        <w:pPrChange w:id="40" w:author="Ana Maritza Vega Jauregui" w:date="2011-10-30T16:47:00Z">
          <w:pPr>
            <w:jc w:val="both"/>
          </w:pPr>
        </w:pPrChange>
      </w:pPr>
      <w:r w:rsidRPr="0017549F">
        <w:rPr>
          <w:rFonts w:ascii="Century Gothic" w:hAnsi="Century Gothic"/>
          <w:sz w:val="24"/>
        </w:rPr>
        <w:t xml:space="preserve">En este plano, los problemas de la orientación se confunden con otros de alcance general, y que sólo se puede intervenir en ellos considerando los progresos científicos, sociales y </w:t>
      </w:r>
      <w:r w:rsidR="003C2518" w:rsidRPr="0017549F">
        <w:rPr>
          <w:rFonts w:ascii="Century Gothic" w:hAnsi="Century Gothic"/>
          <w:sz w:val="24"/>
        </w:rPr>
        <w:t>técnicos</w:t>
      </w:r>
      <w:r w:rsidRPr="0017549F">
        <w:rPr>
          <w:rFonts w:ascii="Century Gothic" w:hAnsi="Century Gothic"/>
          <w:sz w:val="24"/>
        </w:rPr>
        <w:t xml:space="preserve">, </w:t>
      </w:r>
      <w:r w:rsidR="003C2518" w:rsidRPr="0017549F">
        <w:rPr>
          <w:rFonts w:ascii="Century Gothic" w:hAnsi="Century Gothic"/>
          <w:sz w:val="24"/>
        </w:rPr>
        <w:t>organización</w:t>
      </w:r>
      <w:r w:rsidRPr="0017549F">
        <w:rPr>
          <w:rFonts w:ascii="Century Gothic" w:hAnsi="Century Gothic"/>
          <w:sz w:val="24"/>
        </w:rPr>
        <w:t xml:space="preserve"> de la cultura y de las ciencias humanas. La </w:t>
      </w:r>
      <w:r w:rsidR="003C2518" w:rsidRPr="0017549F">
        <w:rPr>
          <w:rFonts w:ascii="Century Gothic" w:hAnsi="Century Gothic"/>
          <w:sz w:val="24"/>
        </w:rPr>
        <w:t>orientación</w:t>
      </w:r>
      <w:r w:rsidRPr="0017549F">
        <w:rPr>
          <w:rFonts w:ascii="Century Gothic" w:hAnsi="Century Gothic"/>
          <w:sz w:val="24"/>
        </w:rPr>
        <w:t xml:space="preserve"> </w:t>
      </w:r>
      <w:r w:rsidR="003C2518" w:rsidRPr="0017549F">
        <w:rPr>
          <w:rFonts w:ascii="Century Gothic" w:hAnsi="Century Gothic"/>
          <w:sz w:val="24"/>
        </w:rPr>
        <w:t>así</w:t>
      </w:r>
      <w:r w:rsidRPr="0017549F">
        <w:rPr>
          <w:rFonts w:ascii="Century Gothic" w:hAnsi="Century Gothic"/>
          <w:sz w:val="24"/>
        </w:rPr>
        <w:t xml:space="preserve"> concebida </w:t>
      </w:r>
      <w:r w:rsidR="003C2518" w:rsidRPr="0017549F">
        <w:rPr>
          <w:rFonts w:ascii="Century Gothic" w:hAnsi="Century Gothic"/>
          <w:sz w:val="24"/>
        </w:rPr>
        <w:t>contribuye</w:t>
      </w:r>
      <w:r w:rsidRPr="0017549F">
        <w:rPr>
          <w:rFonts w:ascii="Century Gothic" w:hAnsi="Century Gothic"/>
          <w:sz w:val="24"/>
        </w:rPr>
        <w:t xml:space="preserve"> a que evolucionen las Ciencias de la </w:t>
      </w:r>
      <w:r w:rsidR="003C2518" w:rsidRPr="0017549F">
        <w:rPr>
          <w:rFonts w:ascii="Century Gothic" w:hAnsi="Century Gothic"/>
          <w:sz w:val="24"/>
        </w:rPr>
        <w:t>Educación</w:t>
      </w:r>
      <w:r w:rsidRPr="0017549F">
        <w:rPr>
          <w:rFonts w:ascii="Century Gothic" w:hAnsi="Century Gothic"/>
          <w:sz w:val="24"/>
        </w:rPr>
        <w:t xml:space="preserve">, pero esta </w:t>
      </w:r>
      <w:r w:rsidR="003C2518" w:rsidRPr="0017549F">
        <w:rPr>
          <w:rFonts w:ascii="Century Gothic" w:hAnsi="Century Gothic"/>
          <w:sz w:val="24"/>
        </w:rPr>
        <w:t>contribución</w:t>
      </w:r>
      <w:r w:rsidRPr="0017549F">
        <w:rPr>
          <w:rFonts w:ascii="Century Gothic" w:hAnsi="Century Gothic"/>
          <w:sz w:val="24"/>
        </w:rPr>
        <w:t xml:space="preserve"> es indirecta e incierta, y las aportaciones de los orientadores se convierten a su vez en interrogantes, cuando plantean problemas tan generales como </w:t>
      </w:r>
      <w:proofErr w:type="gramStart"/>
      <w:r w:rsidRPr="0017549F">
        <w:rPr>
          <w:rFonts w:ascii="Century Gothic" w:hAnsi="Century Gothic"/>
          <w:sz w:val="24"/>
        </w:rPr>
        <w:t>el</w:t>
      </w:r>
      <w:proofErr w:type="gramEnd"/>
      <w:r w:rsidRPr="0017549F">
        <w:rPr>
          <w:rFonts w:ascii="Century Gothic" w:hAnsi="Century Gothic"/>
          <w:sz w:val="24"/>
        </w:rPr>
        <w:t xml:space="preserve"> conocimiento del hombre y la sociedad. El problema de la </w:t>
      </w:r>
      <w:r w:rsidR="003C2518" w:rsidRPr="0017549F">
        <w:rPr>
          <w:rFonts w:ascii="Century Gothic" w:hAnsi="Century Gothic"/>
          <w:sz w:val="24"/>
        </w:rPr>
        <w:t>orientación</w:t>
      </w:r>
      <w:r w:rsidRPr="0017549F">
        <w:rPr>
          <w:rFonts w:ascii="Century Gothic" w:hAnsi="Century Gothic"/>
          <w:sz w:val="24"/>
        </w:rPr>
        <w:t xml:space="preserve"> deja de ser puramente </w:t>
      </w:r>
      <w:r w:rsidR="003C2518" w:rsidRPr="0017549F">
        <w:rPr>
          <w:rFonts w:ascii="Century Gothic" w:hAnsi="Century Gothic"/>
          <w:sz w:val="24"/>
        </w:rPr>
        <w:t>técnico</w:t>
      </w:r>
      <w:r w:rsidRPr="0017549F">
        <w:rPr>
          <w:rFonts w:ascii="Century Gothic" w:hAnsi="Century Gothic"/>
          <w:sz w:val="24"/>
        </w:rPr>
        <w:t xml:space="preserve"> y </w:t>
      </w:r>
      <w:r w:rsidR="003C2518" w:rsidRPr="0017549F">
        <w:rPr>
          <w:rFonts w:ascii="Century Gothic" w:hAnsi="Century Gothic"/>
          <w:sz w:val="24"/>
        </w:rPr>
        <w:t>económico</w:t>
      </w:r>
      <w:r w:rsidRPr="0017549F">
        <w:rPr>
          <w:rFonts w:ascii="Century Gothic" w:hAnsi="Century Gothic"/>
          <w:sz w:val="24"/>
        </w:rPr>
        <w:t>, para convertirse en mora</w:t>
      </w:r>
      <w:r w:rsidR="003C2518">
        <w:rPr>
          <w:rFonts w:ascii="Century Gothic" w:hAnsi="Century Gothic"/>
          <w:sz w:val="24"/>
        </w:rPr>
        <w:t>l</w:t>
      </w:r>
      <w:r w:rsidRPr="0017549F">
        <w:rPr>
          <w:rFonts w:ascii="Century Gothic" w:hAnsi="Century Gothic"/>
          <w:sz w:val="24"/>
        </w:rPr>
        <w:t xml:space="preserve"> y </w:t>
      </w:r>
      <w:r w:rsidR="003C2518" w:rsidRPr="0017549F">
        <w:rPr>
          <w:rFonts w:ascii="Century Gothic" w:hAnsi="Century Gothic"/>
          <w:sz w:val="24"/>
        </w:rPr>
        <w:t>axiológico</w:t>
      </w:r>
      <w:r w:rsidRPr="0017549F">
        <w:rPr>
          <w:rFonts w:ascii="Century Gothic" w:hAnsi="Century Gothic"/>
          <w:sz w:val="24"/>
        </w:rPr>
        <w:t>.</w:t>
      </w:r>
    </w:p>
    <w:p w:rsidR="0017549F" w:rsidRPr="0017549F" w:rsidRDefault="0017549F" w:rsidP="003A3700">
      <w:pPr>
        <w:spacing w:line="360" w:lineRule="auto"/>
        <w:jc w:val="both"/>
        <w:rPr>
          <w:rFonts w:ascii="Century Gothic" w:hAnsi="Century Gothic"/>
          <w:sz w:val="24"/>
        </w:rPr>
        <w:pPrChange w:id="41" w:author="Ana Maritza Vega Jauregui" w:date="2011-10-30T16:47:00Z">
          <w:pPr>
            <w:jc w:val="both"/>
          </w:pPr>
        </w:pPrChange>
      </w:pPr>
    </w:p>
    <w:p w:rsidR="0017549F" w:rsidRPr="003C2518" w:rsidRDefault="0017549F" w:rsidP="003A3700">
      <w:pPr>
        <w:pStyle w:val="Prrafodelista"/>
        <w:numPr>
          <w:ilvl w:val="0"/>
          <w:numId w:val="1"/>
        </w:numPr>
        <w:spacing w:line="360" w:lineRule="auto"/>
        <w:jc w:val="both"/>
        <w:rPr>
          <w:rFonts w:ascii="Century Gothic" w:hAnsi="Century Gothic"/>
          <w:sz w:val="24"/>
        </w:rPr>
        <w:pPrChange w:id="42" w:author="Ana Maritza Vega Jauregui" w:date="2011-10-30T16:47:00Z">
          <w:pPr>
            <w:pStyle w:val="Prrafodelista"/>
            <w:numPr>
              <w:numId w:val="1"/>
            </w:numPr>
            <w:ind w:left="76" w:hanging="76"/>
            <w:jc w:val="both"/>
          </w:pPr>
        </w:pPrChange>
      </w:pPr>
      <w:r>
        <w:rPr>
          <w:rFonts w:ascii="Century Gothic" w:hAnsi="Century Gothic"/>
          <w:b/>
          <w:sz w:val="24"/>
        </w:rPr>
        <w:t xml:space="preserve">Plano </w:t>
      </w:r>
      <w:r w:rsidR="003C2518">
        <w:rPr>
          <w:rFonts w:ascii="Century Gothic" w:hAnsi="Century Gothic"/>
          <w:b/>
          <w:sz w:val="24"/>
        </w:rPr>
        <w:t>Técnico</w:t>
      </w:r>
    </w:p>
    <w:p w:rsidR="0017549F" w:rsidRDefault="0017549F" w:rsidP="003A3700">
      <w:pPr>
        <w:spacing w:line="360" w:lineRule="auto"/>
        <w:jc w:val="both"/>
        <w:rPr>
          <w:rFonts w:ascii="Century Gothic" w:hAnsi="Century Gothic"/>
          <w:sz w:val="24"/>
        </w:rPr>
        <w:pPrChange w:id="43" w:author="Ana Maritza Vega Jauregui" w:date="2011-10-30T16:47:00Z">
          <w:pPr>
            <w:jc w:val="both"/>
          </w:pPr>
        </w:pPrChange>
      </w:pPr>
      <w:r w:rsidRPr="0017549F">
        <w:rPr>
          <w:rFonts w:ascii="Century Gothic" w:hAnsi="Century Gothic"/>
          <w:sz w:val="24"/>
        </w:rPr>
        <w:t xml:space="preserve">La </w:t>
      </w:r>
      <w:r w:rsidR="003C2518" w:rsidRPr="0017549F">
        <w:rPr>
          <w:rFonts w:ascii="Century Gothic" w:hAnsi="Century Gothic"/>
          <w:sz w:val="24"/>
        </w:rPr>
        <w:t>orientación</w:t>
      </w:r>
      <w:r w:rsidRPr="0017549F">
        <w:rPr>
          <w:rFonts w:ascii="Century Gothic" w:hAnsi="Century Gothic"/>
          <w:sz w:val="24"/>
        </w:rPr>
        <w:t xml:space="preserve"> </w:t>
      </w:r>
      <w:r w:rsidR="00A8302D" w:rsidRPr="0017549F">
        <w:rPr>
          <w:rFonts w:ascii="Century Gothic" w:hAnsi="Century Gothic"/>
          <w:sz w:val="24"/>
        </w:rPr>
        <w:t>aísla</w:t>
      </w:r>
      <w:r w:rsidR="00A8302D">
        <w:rPr>
          <w:rFonts w:ascii="Century Gothic" w:hAnsi="Century Gothic"/>
          <w:sz w:val="24"/>
        </w:rPr>
        <w:t xml:space="preserve"> los</w:t>
      </w:r>
      <w:r w:rsidRPr="0017549F">
        <w:rPr>
          <w:rFonts w:ascii="Century Gothic" w:hAnsi="Century Gothic"/>
          <w:sz w:val="24"/>
        </w:rPr>
        <w:t xml:space="preserve"> interrogantes del plano anterior, </w:t>
      </w:r>
      <w:r w:rsidR="00A8302D" w:rsidRPr="0017549F">
        <w:rPr>
          <w:rFonts w:ascii="Century Gothic" w:hAnsi="Century Gothic"/>
          <w:sz w:val="24"/>
        </w:rPr>
        <w:t>preocupándose</w:t>
      </w:r>
      <w:r w:rsidRPr="0017549F">
        <w:rPr>
          <w:rFonts w:ascii="Century Gothic" w:hAnsi="Century Gothic"/>
          <w:sz w:val="24"/>
        </w:rPr>
        <w:t xml:space="preserve"> por conseguir una </w:t>
      </w:r>
      <w:r w:rsidR="00A8302D" w:rsidRPr="0017549F">
        <w:rPr>
          <w:rFonts w:ascii="Century Gothic" w:hAnsi="Century Gothic"/>
          <w:sz w:val="24"/>
        </w:rPr>
        <w:t>actuación</w:t>
      </w:r>
      <w:r w:rsidRPr="0017549F">
        <w:rPr>
          <w:rFonts w:ascii="Century Gothic" w:hAnsi="Century Gothic"/>
          <w:sz w:val="24"/>
        </w:rPr>
        <w:t xml:space="preserve"> eficiente, y sus posibilidades en el plano educativo son tan grandes, que para algunos autores pasa a ser </w:t>
      </w:r>
      <w:r w:rsidR="00A8302D" w:rsidRPr="0017549F">
        <w:rPr>
          <w:rFonts w:ascii="Century Gothic" w:hAnsi="Century Gothic"/>
          <w:sz w:val="24"/>
        </w:rPr>
        <w:t>sinónimo</w:t>
      </w:r>
      <w:r w:rsidRPr="0017549F">
        <w:rPr>
          <w:rFonts w:ascii="Century Gothic" w:hAnsi="Century Gothic"/>
          <w:sz w:val="24"/>
        </w:rPr>
        <w:t xml:space="preserve"> de </w:t>
      </w:r>
      <w:r w:rsidR="00A8302D" w:rsidRPr="0017549F">
        <w:rPr>
          <w:rFonts w:ascii="Century Gothic" w:hAnsi="Century Gothic"/>
          <w:sz w:val="24"/>
        </w:rPr>
        <w:t>educación</w:t>
      </w:r>
      <w:r w:rsidRPr="0017549F">
        <w:rPr>
          <w:rFonts w:ascii="Century Gothic" w:hAnsi="Century Gothic"/>
          <w:sz w:val="24"/>
        </w:rPr>
        <w:t>.</w:t>
      </w:r>
    </w:p>
    <w:p w:rsidR="0017549F" w:rsidRDefault="0017549F" w:rsidP="003A3700">
      <w:pPr>
        <w:spacing w:line="360" w:lineRule="auto"/>
        <w:jc w:val="both"/>
        <w:rPr>
          <w:rFonts w:ascii="Century Gothic" w:hAnsi="Century Gothic"/>
          <w:sz w:val="24"/>
        </w:rPr>
        <w:pPrChange w:id="44" w:author="Ana Maritza Vega Jauregui" w:date="2011-10-30T16:47:00Z">
          <w:pPr>
            <w:jc w:val="both"/>
          </w:pPr>
        </w:pPrChange>
      </w:pPr>
      <w:r w:rsidRPr="0017549F">
        <w:rPr>
          <w:rFonts w:ascii="Century Gothic" w:hAnsi="Century Gothic"/>
          <w:sz w:val="24"/>
        </w:rPr>
        <w:t xml:space="preserve">Desde este plano se realizan las descripciones y clasificaciones operativas, inteligencia general, aptitudes y talentos </w:t>
      </w:r>
      <w:r w:rsidR="00A8302D" w:rsidRPr="0017549F">
        <w:rPr>
          <w:rFonts w:ascii="Century Gothic" w:hAnsi="Century Gothic"/>
          <w:sz w:val="24"/>
        </w:rPr>
        <w:t>específicos</w:t>
      </w:r>
      <w:r w:rsidRPr="0017549F">
        <w:rPr>
          <w:rFonts w:ascii="Century Gothic" w:hAnsi="Century Gothic"/>
          <w:sz w:val="24"/>
        </w:rPr>
        <w:t xml:space="preserve">, intereses y valores, </w:t>
      </w:r>
      <w:r w:rsidR="00A8302D" w:rsidRPr="0017549F">
        <w:rPr>
          <w:rFonts w:ascii="Century Gothic" w:hAnsi="Century Gothic"/>
          <w:sz w:val="24"/>
        </w:rPr>
        <w:lastRenderedPageBreak/>
        <w:t>adaptación</w:t>
      </w:r>
      <w:r w:rsidRPr="0017549F">
        <w:rPr>
          <w:rFonts w:ascii="Century Gothic" w:hAnsi="Century Gothic"/>
          <w:sz w:val="24"/>
        </w:rPr>
        <w:t xml:space="preserve"> y exigencias requeridas para la </w:t>
      </w:r>
      <w:r w:rsidR="00A8302D" w:rsidRPr="0017549F">
        <w:rPr>
          <w:rFonts w:ascii="Century Gothic" w:hAnsi="Century Gothic"/>
          <w:sz w:val="24"/>
        </w:rPr>
        <w:t>profesión</w:t>
      </w:r>
      <w:r w:rsidRPr="0017549F">
        <w:rPr>
          <w:rFonts w:ascii="Century Gothic" w:hAnsi="Century Gothic"/>
          <w:sz w:val="24"/>
        </w:rPr>
        <w:t xml:space="preserve"> determinada, y </w:t>
      </w:r>
      <w:r w:rsidR="00A8302D" w:rsidRPr="0017549F">
        <w:rPr>
          <w:rFonts w:ascii="Century Gothic" w:hAnsi="Century Gothic"/>
          <w:sz w:val="24"/>
        </w:rPr>
        <w:t>selección</w:t>
      </w:r>
      <w:r w:rsidRPr="0017549F">
        <w:rPr>
          <w:rFonts w:ascii="Century Gothic" w:hAnsi="Century Gothic"/>
          <w:sz w:val="24"/>
        </w:rPr>
        <w:t xml:space="preserve"> de los mejores para d</w:t>
      </w:r>
      <w:r w:rsidR="00A8302D">
        <w:rPr>
          <w:rFonts w:ascii="Century Gothic" w:hAnsi="Century Gothic"/>
          <w:sz w:val="24"/>
        </w:rPr>
        <w:t>eterminadas tareas. Para ellos s</w:t>
      </w:r>
      <w:r w:rsidRPr="0017549F">
        <w:rPr>
          <w:rFonts w:ascii="Century Gothic" w:hAnsi="Century Gothic"/>
          <w:sz w:val="24"/>
        </w:rPr>
        <w:t xml:space="preserve">e utilizan instrumentos </w:t>
      </w:r>
      <w:r w:rsidR="00A8302D" w:rsidRPr="0017549F">
        <w:rPr>
          <w:rFonts w:ascii="Century Gothic" w:hAnsi="Century Gothic"/>
          <w:sz w:val="24"/>
        </w:rPr>
        <w:t>técnicos</w:t>
      </w:r>
      <w:r w:rsidRPr="0017549F">
        <w:rPr>
          <w:rFonts w:ascii="Century Gothic" w:hAnsi="Century Gothic"/>
          <w:sz w:val="24"/>
        </w:rPr>
        <w:t xml:space="preserve"> de medida individual, y diseño, para grupos numerosos, y aunque en ellos no puede descartarse la posibilidad de error en usos concretos, objetivan las formas de examen y control de resultados.</w:t>
      </w:r>
    </w:p>
    <w:p w:rsidR="005E34C9" w:rsidRDefault="005E34C9" w:rsidP="003A3700">
      <w:pPr>
        <w:spacing w:line="360" w:lineRule="auto"/>
        <w:jc w:val="both"/>
        <w:rPr>
          <w:rFonts w:ascii="Century Gothic" w:hAnsi="Century Gothic"/>
          <w:sz w:val="24"/>
        </w:rPr>
        <w:pPrChange w:id="45" w:author="Ana Maritza Vega Jauregui" w:date="2011-10-30T16:47:00Z">
          <w:pPr>
            <w:jc w:val="both"/>
          </w:pPr>
        </w:pPrChange>
      </w:pPr>
    </w:p>
    <w:p w:rsidR="00A8302D" w:rsidRPr="00A8302D" w:rsidRDefault="00A8302D" w:rsidP="003A3700">
      <w:pPr>
        <w:spacing w:line="360" w:lineRule="auto"/>
        <w:jc w:val="both"/>
        <w:rPr>
          <w:rFonts w:ascii="Century Gothic" w:hAnsi="Century Gothic"/>
          <w:b/>
          <w:sz w:val="24"/>
        </w:rPr>
        <w:pPrChange w:id="46" w:author="Ana Maritza Vega Jauregui" w:date="2011-10-30T16:47:00Z">
          <w:pPr>
            <w:jc w:val="both"/>
          </w:pPr>
        </w:pPrChange>
      </w:pPr>
      <w:r>
        <w:rPr>
          <w:rFonts w:ascii="Century Gothic" w:hAnsi="Century Gothic"/>
          <w:b/>
          <w:sz w:val="24"/>
        </w:rPr>
        <w:t>¿Qué pasa con la motivación?</w:t>
      </w:r>
    </w:p>
    <w:p w:rsidR="005E34C9" w:rsidRDefault="005E34C9" w:rsidP="003A3700">
      <w:pPr>
        <w:spacing w:line="360" w:lineRule="auto"/>
        <w:jc w:val="both"/>
        <w:rPr>
          <w:rFonts w:ascii="Century Gothic" w:hAnsi="Century Gothic"/>
          <w:sz w:val="24"/>
        </w:rPr>
        <w:pPrChange w:id="47" w:author="Ana Maritza Vega Jauregui" w:date="2011-10-30T16:47:00Z">
          <w:pPr>
            <w:jc w:val="both"/>
          </w:pPr>
        </w:pPrChange>
      </w:pPr>
      <w:r w:rsidRPr="005E34C9">
        <w:rPr>
          <w:rFonts w:ascii="Century Gothic" w:hAnsi="Century Gothic"/>
          <w:sz w:val="24"/>
        </w:rPr>
        <w:t xml:space="preserve">La </w:t>
      </w:r>
      <w:r w:rsidR="00A8302D" w:rsidRPr="005E34C9">
        <w:rPr>
          <w:rFonts w:ascii="Century Gothic" w:hAnsi="Century Gothic"/>
          <w:sz w:val="24"/>
        </w:rPr>
        <w:t>motivación</w:t>
      </w:r>
      <w:r w:rsidRPr="005E34C9">
        <w:rPr>
          <w:rFonts w:ascii="Century Gothic" w:hAnsi="Century Gothic"/>
          <w:sz w:val="24"/>
        </w:rPr>
        <w:t xml:space="preserve"> es parte integrante de una necesidad humana de actividad exploratoria. Algunos motivos son primarios, de base </w:t>
      </w:r>
      <w:r w:rsidR="00A8302D" w:rsidRPr="005E34C9">
        <w:rPr>
          <w:rFonts w:ascii="Century Gothic" w:hAnsi="Century Gothic"/>
          <w:sz w:val="24"/>
        </w:rPr>
        <w:t>fisiológica</w:t>
      </w:r>
      <w:r w:rsidRPr="005E34C9">
        <w:rPr>
          <w:rFonts w:ascii="Century Gothic" w:hAnsi="Century Gothic"/>
          <w:sz w:val="24"/>
        </w:rPr>
        <w:t xml:space="preserve">, imprescindibles para el mantenimiento de la vida, y otros son adquiridos, </w:t>
      </w:r>
      <w:r w:rsidR="00A8302D" w:rsidRPr="005E34C9">
        <w:rPr>
          <w:rFonts w:ascii="Century Gothic" w:hAnsi="Century Gothic"/>
          <w:sz w:val="24"/>
        </w:rPr>
        <w:t>motivación</w:t>
      </w:r>
      <w:r w:rsidRPr="005E34C9">
        <w:rPr>
          <w:rFonts w:ascii="Century Gothic" w:hAnsi="Century Gothic"/>
          <w:sz w:val="24"/>
        </w:rPr>
        <w:t xml:space="preserve"> netamente humana, que diferencia al hombre de las </w:t>
      </w:r>
      <w:r w:rsidR="00A8302D" w:rsidRPr="005E34C9">
        <w:rPr>
          <w:rFonts w:ascii="Century Gothic" w:hAnsi="Century Gothic"/>
          <w:sz w:val="24"/>
        </w:rPr>
        <w:t>demás</w:t>
      </w:r>
      <w:r w:rsidRPr="005E34C9">
        <w:rPr>
          <w:rFonts w:ascii="Century Gothic" w:hAnsi="Century Gothic"/>
          <w:sz w:val="24"/>
        </w:rPr>
        <w:t xml:space="preserve"> especies, porque requiere algo </w:t>
      </w:r>
      <w:r w:rsidR="00A8302D" w:rsidRPr="005E34C9">
        <w:rPr>
          <w:rFonts w:ascii="Century Gothic" w:hAnsi="Century Gothic"/>
          <w:sz w:val="24"/>
        </w:rPr>
        <w:t>más</w:t>
      </w:r>
      <w:r w:rsidRPr="005E34C9">
        <w:rPr>
          <w:rFonts w:ascii="Century Gothic" w:hAnsi="Century Gothic"/>
          <w:sz w:val="24"/>
        </w:rPr>
        <w:t xml:space="preserve"> que la </w:t>
      </w:r>
      <w:r w:rsidR="00A8302D" w:rsidRPr="005E34C9">
        <w:rPr>
          <w:rFonts w:ascii="Century Gothic" w:hAnsi="Century Gothic"/>
          <w:sz w:val="24"/>
        </w:rPr>
        <w:t>satisfacción</w:t>
      </w:r>
      <w:r w:rsidRPr="005E34C9">
        <w:rPr>
          <w:rFonts w:ascii="Century Gothic" w:hAnsi="Century Gothic"/>
          <w:sz w:val="24"/>
        </w:rPr>
        <w:t xml:space="preserve"> de sus necesidades de supervivencia para participar en una experiencia plenamente humana.</w:t>
      </w:r>
      <w:r w:rsidR="00A8302D">
        <w:rPr>
          <w:rFonts w:ascii="Century Gothic" w:hAnsi="Century Gothic"/>
          <w:sz w:val="24"/>
        </w:rPr>
        <w:t xml:space="preserve"> Está depende de cada individuo según sus necesidades, pero se trata de motivarlo para que pueda tener aspiraciones y algún proyecto de vida.</w:t>
      </w:r>
    </w:p>
    <w:p w:rsidR="005E34C9" w:rsidRDefault="005E34C9" w:rsidP="003A3700">
      <w:pPr>
        <w:spacing w:line="360" w:lineRule="auto"/>
        <w:jc w:val="both"/>
        <w:rPr>
          <w:rFonts w:ascii="Century Gothic" w:hAnsi="Century Gothic"/>
          <w:sz w:val="24"/>
        </w:rPr>
        <w:pPrChange w:id="48" w:author="Ana Maritza Vega Jauregui" w:date="2011-10-30T16:47:00Z">
          <w:pPr>
            <w:jc w:val="both"/>
          </w:pPr>
        </w:pPrChange>
      </w:pPr>
    </w:p>
    <w:p w:rsidR="005E34C9" w:rsidRDefault="00DC1D4B" w:rsidP="003A3700">
      <w:pPr>
        <w:spacing w:line="360" w:lineRule="auto"/>
        <w:jc w:val="both"/>
        <w:rPr>
          <w:rFonts w:ascii="Century Gothic" w:hAnsi="Century Gothic"/>
          <w:b/>
          <w:sz w:val="24"/>
        </w:rPr>
        <w:pPrChange w:id="49" w:author="Ana Maritza Vega Jauregui" w:date="2011-10-30T16:47:00Z">
          <w:pPr>
            <w:jc w:val="both"/>
          </w:pPr>
        </w:pPrChange>
      </w:pPr>
      <w:r>
        <w:rPr>
          <w:rFonts w:ascii="Century Gothic" w:hAnsi="Century Gothic"/>
          <w:b/>
          <w:sz w:val="24"/>
        </w:rPr>
        <w:t>O</w:t>
      </w:r>
      <w:r w:rsidR="005E34C9">
        <w:rPr>
          <w:rFonts w:ascii="Century Gothic" w:hAnsi="Century Gothic"/>
          <w:b/>
          <w:sz w:val="24"/>
        </w:rPr>
        <w:t>rientación vocacional y orientación profesional</w:t>
      </w:r>
    </w:p>
    <w:p w:rsidR="005E34C9" w:rsidRDefault="005E34C9" w:rsidP="003A3700">
      <w:pPr>
        <w:spacing w:line="360" w:lineRule="auto"/>
        <w:jc w:val="both"/>
        <w:rPr>
          <w:rFonts w:ascii="Century Gothic" w:hAnsi="Century Gothic"/>
          <w:b/>
          <w:sz w:val="24"/>
        </w:rPr>
        <w:pPrChange w:id="50" w:author="Ana Maritza Vega Jauregui" w:date="2011-10-30T16:47:00Z">
          <w:pPr>
            <w:jc w:val="both"/>
          </w:pPr>
        </w:pPrChange>
      </w:pPr>
    </w:p>
    <w:p w:rsidR="00DC1D4B" w:rsidRDefault="00DC1D4B" w:rsidP="003A3700">
      <w:pPr>
        <w:spacing w:line="360" w:lineRule="auto"/>
        <w:jc w:val="both"/>
        <w:rPr>
          <w:rFonts w:ascii="Century Gothic" w:hAnsi="Century Gothic"/>
          <w:sz w:val="24"/>
        </w:rPr>
        <w:pPrChange w:id="51" w:author="Ana Maritza Vega Jauregui" w:date="2011-10-30T16:47:00Z">
          <w:pPr>
            <w:jc w:val="both"/>
          </w:pPr>
        </w:pPrChange>
      </w:pPr>
      <w:r w:rsidRPr="00DC1D4B">
        <w:rPr>
          <w:rFonts w:ascii="Century Gothic" w:hAnsi="Century Gothic"/>
          <w:sz w:val="24"/>
        </w:rPr>
        <w:t>La orientación voc</w:t>
      </w:r>
      <w:r>
        <w:rPr>
          <w:rFonts w:ascii="Century Gothic" w:hAnsi="Century Gothic"/>
          <w:sz w:val="24"/>
        </w:rPr>
        <w:t xml:space="preserve">acional, </w:t>
      </w:r>
      <w:r w:rsidRPr="00DC1D4B">
        <w:rPr>
          <w:rFonts w:ascii="Century Gothic" w:hAnsi="Century Gothic"/>
          <w:sz w:val="24"/>
        </w:rPr>
        <w:t>puede ser entendida como un proceso que dé ayuda a la elección de una profesión, la preparación para ella, el acceso al ejercicio de la misma y la</w:t>
      </w:r>
      <w:r>
        <w:rPr>
          <w:rFonts w:ascii="Century Gothic" w:hAnsi="Century Gothic"/>
          <w:sz w:val="24"/>
        </w:rPr>
        <w:t xml:space="preserve"> evolución y progreso posterior</w:t>
      </w:r>
      <w:r w:rsidRPr="00DC1D4B">
        <w:rPr>
          <w:rFonts w:ascii="Century Gothic" w:hAnsi="Century Gothic"/>
          <w:sz w:val="24"/>
        </w:rPr>
        <w:t xml:space="preserve">. Este proceso tiene como objetivo despertar los intereses vocacionales que el individuo requiere, el conocimiento de sí mismo, de las ofertas </w:t>
      </w:r>
      <w:proofErr w:type="spellStart"/>
      <w:r w:rsidRPr="00DC1D4B">
        <w:rPr>
          <w:rFonts w:ascii="Century Gothic" w:hAnsi="Century Gothic"/>
          <w:sz w:val="24"/>
        </w:rPr>
        <w:t>capacitantes</w:t>
      </w:r>
      <w:proofErr w:type="spellEnd"/>
      <w:r w:rsidRPr="00DC1D4B">
        <w:rPr>
          <w:rFonts w:ascii="Century Gothic" w:hAnsi="Century Gothic"/>
          <w:sz w:val="24"/>
        </w:rPr>
        <w:t xml:space="preserve"> y académicas, de los planes y programas de estudio, de las propuestas de trabajo, de las competencias que debe desarrollar para alcanzar un buen desempeño en esas propuestas, lo cual le permitirá tomar las decisiones que considere de acuerdo a sus capacidades y aptitudes para ubicarse en el contexto social-laboral.</w:t>
      </w:r>
    </w:p>
    <w:p w:rsidR="00DC1D4B" w:rsidRPr="00DC1D4B" w:rsidRDefault="00DC1D4B" w:rsidP="003A3700">
      <w:pPr>
        <w:spacing w:line="360" w:lineRule="auto"/>
        <w:jc w:val="both"/>
        <w:rPr>
          <w:rFonts w:ascii="Century Gothic" w:hAnsi="Century Gothic"/>
          <w:sz w:val="24"/>
        </w:rPr>
        <w:pPrChange w:id="52" w:author="Ana Maritza Vega Jauregui" w:date="2011-10-30T16:47:00Z">
          <w:pPr>
            <w:jc w:val="both"/>
          </w:pPr>
        </w:pPrChange>
      </w:pPr>
    </w:p>
    <w:p w:rsidR="005E34C9" w:rsidRDefault="005E34C9" w:rsidP="003A3700">
      <w:pPr>
        <w:spacing w:line="360" w:lineRule="auto"/>
        <w:jc w:val="both"/>
        <w:rPr>
          <w:rFonts w:ascii="Century Gothic" w:hAnsi="Century Gothic"/>
          <w:sz w:val="24"/>
        </w:rPr>
        <w:pPrChange w:id="53" w:author="Ana Maritza Vega Jauregui" w:date="2011-10-30T16:47:00Z">
          <w:pPr>
            <w:jc w:val="both"/>
          </w:pPr>
        </w:pPrChange>
      </w:pPr>
      <w:r w:rsidRPr="005E34C9">
        <w:rPr>
          <w:rFonts w:ascii="Century Gothic" w:hAnsi="Century Gothic"/>
          <w:sz w:val="24"/>
        </w:rPr>
        <w:lastRenderedPageBreak/>
        <w:t xml:space="preserve">La </w:t>
      </w:r>
      <w:r w:rsidR="00A8302D" w:rsidRPr="005E34C9">
        <w:rPr>
          <w:rFonts w:ascii="Century Gothic" w:hAnsi="Century Gothic"/>
          <w:sz w:val="24"/>
        </w:rPr>
        <w:t>psicología</w:t>
      </w:r>
      <w:r w:rsidRPr="005E34C9">
        <w:rPr>
          <w:rFonts w:ascii="Century Gothic" w:hAnsi="Century Gothic"/>
          <w:sz w:val="24"/>
        </w:rPr>
        <w:t xml:space="preserve"> </w:t>
      </w:r>
      <w:r w:rsidR="00A8302D" w:rsidRPr="005E34C9">
        <w:rPr>
          <w:rFonts w:ascii="Century Gothic" w:hAnsi="Century Gothic"/>
          <w:sz w:val="24"/>
        </w:rPr>
        <w:t>general</w:t>
      </w:r>
      <w:r w:rsidRPr="005E34C9">
        <w:rPr>
          <w:rFonts w:ascii="Century Gothic" w:hAnsi="Century Gothic"/>
          <w:sz w:val="24"/>
        </w:rPr>
        <w:t xml:space="preserve"> aplicada a la </w:t>
      </w:r>
      <w:r w:rsidR="00A8302D" w:rsidRPr="005E34C9">
        <w:rPr>
          <w:rFonts w:ascii="Century Gothic" w:hAnsi="Century Gothic"/>
          <w:sz w:val="24"/>
        </w:rPr>
        <w:t>orientación</w:t>
      </w:r>
      <w:r w:rsidRPr="005E34C9">
        <w:rPr>
          <w:rFonts w:ascii="Century Gothic" w:hAnsi="Century Gothic"/>
          <w:sz w:val="24"/>
        </w:rPr>
        <w:t xml:space="preserve"> debe de ser una </w:t>
      </w:r>
      <w:r w:rsidR="00A8302D" w:rsidRPr="005E34C9">
        <w:rPr>
          <w:rFonts w:ascii="Century Gothic" w:hAnsi="Century Gothic"/>
          <w:sz w:val="24"/>
        </w:rPr>
        <w:t>psicología</w:t>
      </w:r>
      <w:r w:rsidRPr="005E34C9">
        <w:rPr>
          <w:rFonts w:ascii="Century Gothic" w:hAnsi="Century Gothic"/>
          <w:sz w:val="24"/>
        </w:rPr>
        <w:t xml:space="preserve"> de las conductas globales observadas en un medio normal, para </w:t>
      </w:r>
      <w:r w:rsidR="00A8302D" w:rsidRPr="005E34C9">
        <w:rPr>
          <w:rFonts w:ascii="Century Gothic" w:hAnsi="Century Gothic"/>
          <w:sz w:val="24"/>
        </w:rPr>
        <w:t>después</w:t>
      </w:r>
      <w:r w:rsidRPr="005E34C9">
        <w:rPr>
          <w:rFonts w:ascii="Century Gothic" w:hAnsi="Century Gothic"/>
          <w:sz w:val="24"/>
        </w:rPr>
        <w:t xml:space="preserve"> separarse del punto de vista general hacia el diferencial (que estudia las diferencias humanas en aptitudes, actitudes y valores).</w:t>
      </w:r>
    </w:p>
    <w:p w:rsidR="005E34C9" w:rsidRDefault="005E34C9" w:rsidP="003A3700">
      <w:pPr>
        <w:spacing w:line="360" w:lineRule="auto"/>
        <w:jc w:val="both"/>
        <w:rPr>
          <w:rFonts w:ascii="Century Gothic" w:hAnsi="Century Gothic"/>
          <w:sz w:val="24"/>
        </w:rPr>
        <w:pPrChange w:id="54" w:author="Ana Maritza Vega Jauregui" w:date="2011-10-30T16:47:00Z">
          <w:pPr>
            <w:jc w:val="both"/>
          </w:pPr>
        </w:pPrChange>
      </w:pPr>
    </w:p>
    <w:p w:rsidR="005E34C9" w:rsidRPr="005E34C9" w:rsidRDefault="005E34C9" w:rsidP="003A3700">
      <w:pPr>
        <w:spacing w:line="360" w:lineRule="auto"/>
        <w:jc w:val="both"/>
        <w:rPr>
          <w:rFonts w:ascii="Century Gothic" w:hAnsi="Century Gothic"/>
          <w:b/>
          <w:sz w:val="24"/>
        </w:rPr>
        <w:pPrChange w:id="55" w:author="Ana Maritza Vega Jauregui" w:date="2011-10-30T16:47:00Z">
          <w:pPr>
            <w:jc w:val="both"/>
          </w:pPr>
        </w:pPrChange>
      </w:pPr>
      <w:r w:rsidRPr="005E34C9">
        <w:rPr>
          <w:rFonts w:ascii="Century Gothic" w:hAnsi="Century Gothic"/>
          <w:b/>
          <w:sz w:val="24"/>
        </w:rPr>
        <w:t>Aptitudes</w:t>
      </w:r>
    </w:p>
    <w:p w:rsidR="005E34C9" w:rsidRPr="005E34C9" w:rsidRDefault="005E34C9" w:rsidP="003A3700">
      <w:pPr>
        <w:spacing w:line="360" w:lineRule="auto"/>
        <w:jc w:val="both"/>
        <w:rPr>
          <w:rFonts w:ascii="Century Gothic" w:hAnsi="Century Gothic"/>
          <w:sz w:val="24"/>
        </w:rPr>
        <w:pPrChange w:id="56" w:author="Ana Maritza Vega Jauregui" w:date="2011-10-30T16:47:00Z">
          <w:pPr>
            <w:jc w:val="both"/>
          </w:pPr>
        </w:pPrChange>
      </w:pPr>
      <w:r w:rsidRPr="005E34C9">
        <w:rPr>
          <w:rFonts w:ascii="Century Gothic" w:hAnsi="Century Gothic"/>
          <w:sz w:val="24"/>
        </w:rPr>
        <w:t xml:space="preserve">Una aptitud es una </w:t>
      </w:r>
      <w:r w:rsidR="00A8302D" w:rsidRPr="005E34C9">
        <w:rPr>
          <w:rFonts w:ascii="Century Gothic" w:hAnsi="Century Gothic"/>
          <w:sz w:val="24"/>
        </w:rPr>
        <w:t>disposición</w:t>
      </w:r>
      <w:r w:rsidR="00A8302D">
        <w:rPr>
          <w:rFonts w:ascii="Century Gothic" w:hAnsi="Century Gothic"/>
          <w:sz w:val="24"/>
        </w:rPr>
        <w:t xml:space="preserve"> natural para el desempeño</w:t>
      </w:r>
      <w:r w:rsidRPr="005E34C9">
        <w:rPr>
          <w:rFonts w:ascii="Century Gothic" w:hAnsi="Century Gothic"/>
          <w:sz w:val="24"/>
        </w:rPr>
        <w:t xml:space="preserve"> de una </w:t>
      </w:r>
      <w:r w:rsidR="00A8302D" w:rsidRPr="005E34C9">
        <w:rPr>
          <w:rFonts w:ascii="Century Gothic" w:hAnsi="Century Gothic"/>
          <w:sz w:val="24"/>
        </w:rPr>
        <w:t>función</w:t>
      </w:r>
      <w:r w:rsidRPr="005E34C9">
        <w:rPr>
          <w:rFonts w:ascii="Century Gothic" w:hAnsi="Century Gothic"/>
          <w:sz w:val="24"/>
        </w:rPr>
        <w:t xml:space="preserve">, o capacidad para realizar una tarea. Se refiere a las disposiciones relativas a la receptividad cognoscitiva, capacidad de captación y </w:t>
      </w:r>
      <w:r w:rsidR="00A8302D" w:rsidRPr="005E34C9">
        <w:rPr>
          <w:rFonts w:ascii="Century Gothic" w:hAnsi="Century Gothic"/>
          <w:sz w:val="24"/>
        </w:rPr>
        <w:t>elaboración</w:t>
      </w:r>
      <w:r w:rsidRPr="005E34C9">
        <w:rPr>
          <w:rFonts w:ascii="Century Gothic" w:hAnsi="Century Gothic"/>
          <w:sz w:val="24"/>
        </w:rPr>
        <w:t xml:space="preserve"> mental de los datos, que determina el que unos sujetos </w:t>
      </w:r>
      <w:r w:rsidR="00A8302D" w:rsidRPr="005E34C9">
        <w:rPr>
          <w:rFonts w:ascii="Century Gothic" w:hAnsi="Century Gothic"/>
          <w:sz w:val="24"/>
        </w:rPr>
        <w:t>estén</w:t>
      </w:r>
      <w:r w:rsidRPr="005E34C9">
        <w:rPr>
          <w:rFonts w:ascii="Century Gothic" w:hAnsi="Century Gothic"/>
          <w:sz w:val="24"/>
        </w:rPr>
        <w:t xml:space="preserve"> mejor dispuestos para la </w:t>
      </w:r>
      <w:r w:rsidR="00A8302D" w:rsidRPr="005E34C9">
        <w:rPr>
          <w:rFonts w:ascii="Century Gothic" w:hAnsi="Century Gothic"/>
          <w:sz w:val="24"/>
        </w:rPr>
        <w:t>resolución</w:t>
      </w:r>
      <w:r w:rsidRPr="005E34C9">
        <w:rPr>
          <w:rFonts w:ascii="Century Gothic" w:hAnsi="Century Gothic"/>
          <w:sz w:val="24"/>
        </w:rPr>
        <w:t xml:space="preserve"> de problemas </w:t>
      </w:r>
      <w:r w:rsidR="00A8302D" w:rsidRPr="005E34C9">
        <w:rPr>
          <w:rFonts w:ascii="Century Gothic" w:hAnsi="Century Gothic"/>
          <w:sz w:val="24"/>
        </w:rPr>
        <w:t>teóricos</w:t>
      </w:r>
      <w:r w:rsidRPr="005E34C9">
        <w:rPr>
          <w:rFonts w:ascii="Century Gothic" w:hAnsi="Century Gothic"/>
          <w:sz w:val="24"/>
        </w:rPr>
        <w:t xml:space="preserve"> o </w:t>
      </w:r>
      <w:r w:rsidR="00A8302D" w:rsidRPr="005E34C9">
        <w:rPr>
          <w:rFonts w:ascii="Century Gothic" w:hAnsi="Century Gothic"/>
          <w:sz w:val="24"/>
        </w:rPr>
        <w:t>prácticos</w:t>
      </w:r>
      <w:r w:rsidRPr="005E34C9">
        <w:rPr>
          <w:rFonts w:ascii="Century Gothic" w:hAnsi="Century Gothic"/>
          <w:sz w:val="24"/>
        </w:rPr>
        <w:t xml:space="preserve"> de distintos tipos.</w:t>
      </w:r>
    </w:p>
    <w:p w:rsidR="005E34C9" w:rsidRDefault="005E34C9" w:rsidP="003A3700">
      <w:pPr>
        <w:spacing w:line="360" w:lineRule="auto"/>
        <w:jc w:val="both"/>
        <w:rPr>
          <w:rFonts w:ascii="Century Gothic" w:hAnsi="Century Gothic"/>
          <w:sz w:val="24"/>
        </w:rPr>
        <w:pPrChange w:id="57" w:author="Ana Maritza Vega Jauregui" w:date="2011-10-30T16:47:00Z">
          <w:pPr>
            <w:jc w:val="both"/>
          </w:pPr>
        </w:pPrChange>
      </w:pPr>
      <w:proofErr w:type="spellStart"/>
      <w:r w:rsidRPr="00A8302D">
        <w:rPr>
          <w:rFonts w:ascii="Century Gothic" w:hAnsi="Century Gothic"/>
          <w:i/>
          <w:sz w:val="24"/>
        </w:rPr>
        <w:t>Guilford</w:t>
      </w:r>
      <w:proofErr w:type="spellEnd"/>
      <w:r w:rsidRPr="005E34C9">
        <w:rPr>
          <w:rFonts w:ascii="Century Gothic" w:hAnsi="Century Gothic"/>
          <w:sz w:val="24"/>
        </w:rPr>
        <w:t xml:space="preserve"> inicia un estudio completo de las aptitudes y las relaciona con un sistema tridimensional de contenidos, productos y operaciones, que determinan ciento veinte factores de la inteligencia.</w:t>
      </w:r>
    </w:p>
    <w:p w:rsidR="005E34C9" w:rsidRDefault="005E34C9" w:rsidP="003A3700">
      <w:pPr>
        <w:spacing w:line="360" w:lineRule="auto"/>
        <w:jc w:val="both"/>
        <w:rPr>
          <w:rFonts w:ascii="Century Gothic" w:hAnsi="Century Gothic"/>
          <w:sz w:val="24"/>
        </w:rPr>
        <w:pPrChange w:id="58" w:author="Ana Maritza Vega Jauregui" w:date="2011-10-30T16:47:00Z">
          <w:pPr>
            <w:jc w:val="both"/>
          </w:pPr>
        </w:pPrChange>
      </w:pPr>
    </w:p>
    <w:p w:rsidR="00625F19" w:rsidRPr="00625F19" w:rsidRDefault="00625F19" w:rsidP="003A3700">
      <w:pPr>
        <w:spacing w:line="360" w:lineRule="auto"/>
        <w:jc w:val="both"/>
        <w:rPr>
          <w:rFonts w:ascii="Century Gothic" w:hAnsi="Century Gothic"/>
          <w:b/>
          <w:sz w:val="24"/>
        </w:rPr>
        <w:pPrChange w:id="59" w:author="Ana Maritza Vega Jauregui" w:date="2011-10-30T16:47:00Z">
          <w:pPr>
            <w:jc w:val="both"/>
          </w:pPr>
        </w:pPrChange>
      </w:pPr>
      <w:r w:rsidRPr="00625F19">
        <w:rPr>
          <w:rFonts w:ascii="Century Gothic" w:hAnsi="Century Gothic"/>
          <w:b/>
          <w:sz w:val="24"/>
        </w:rPr>
        <w:t>Actitudes</w:t>
      </w:r>
    </w:p>
    <w:p w:rsidR="00625F19" w:rsidRPr="00625F19" w:rsidRDefault="00625F19" w:rsidP="003A3700">
      <w:pPr>
        <w:spacing w:line="360" w:lineRule="auto"/>
        <w:jc w:val="both"/>
        <w:rPr>
          <w:rFonts w:ascii="Century Gothic" w:hAnsi="Century Gothic"/>
          <w:sz w:val="24"/>
        </w:rPr>
        <w:pPrChange w:id="60" w:author="Ana Maritza Vega Jauregui" w:date="2011-10-30T16:47:00Z">
          <w:pPr>
            <w:jc w:val="both"/>
          </w:pPr>
        </w:pPrChange>
      </w:pPr>
      <w:proofErr w:type="spellStart"/>
      <w:r w:rsidRPr="00A8302D">
        <w:rPr>
          <w:rFonts w:ascii="Century Gothic" w:hAnsi="Century Gothic"/>
          <w:i/>
          <w:sz w:val="24"/>
        </w:rPr>
        <w:t>Katz</w:t>
      </w:r>
      <w:proofErr w:type="spellEnd"/>
      <w:r w:rsidRPr="00625F19">
        <w:rPr>
          <w:rFonts w:ascii="Century Gothic" w:hAnsi="Century Gothic"/>
          <w:sz w:val="24"/>
        </w:rPr>
        <w:t xml:space="preserve"> </w:t>
      </w:r>
      <w:ins w:id="61" w:author="Ana Maritza Vega Jauregui" w:date="2011-10-30T16:50:00Z">
        <w:r w:rsidR="00B43C61">
          <w:rPr>
            <w:rFonts w:ascii="Century Gothic" w:hAnsi="Century Gothic"/>
            <w:sz w:val="24"/>
          </w:rPr>
          <w:t>(año</w:t>
        </w:r>
        <w:proofErr w:type="gramStart"/>
        <w:r w:rsidR="00B43C61">
          <w:rPr>
            <w:rFonts w:ascii="Century Gothic" w:hAnsi="Century Gothic"/>
            <w:sz w:val="24"/>
          </w:rPr>
          <w:t>)</w:t>
        </w:r>
      </w:ins>
      <w:r w:rsidRPr="00625F19">
        <w:rPr>
          <w:rFonts w:ascii="Century Gothic" w:hAnsi="Century Gothic"/>
          <w:sz w:val="24"/>
        </w:rPr>
        <w:t>define</w:t>
      </w:r>
      <w:proofErr w:type="gramEnd"/>
      <w:r w:rsidRPr="00625F19">
        <w:rPr>
          <w:rFonts w:ascii="Century Gothic" w:hAnsi="Century Gothic"/>
          <w:sz w:val="24"/>
        </w:rPr>
        <w:t xml:space="preserve"> las actitudes como 'inclinaciones afectivas de diferentes </w:t>
      </w:r>
      <w:r w:rsidR="00A8302D" w:rsidRPr="00625F19">
        <w:rPr>
          <w:rFonts w:ascii="Century Gothic" w:hAnsi="Century Gothic"/>
          <w:sz w:val="24"/>
        </w:rPr>
        <w:t>órdenes</w:t>
      </w:r>
      <w:r w:rsidRPr="00625F19">
        <w:rPr>
          <w:rFonts w:ascii="Century Gothic" w:hAnsi="Century Gothic"/>
          <w:sz w:val="24"/>
        </w:rPr>
        <w:t xml:space="preserve"> que, en gran </w:t>
      </w:r>
      <w:del w:id="62" w:author="Ana Maritza Vega Jauregui" w:date="2011-10-30T16:50:00Z">
        <w:r w:rsidRPr="00625F19" w:rsidDel="00B43C61">
          <w:rPr>
            <w:rFonts w:ascii="Century Gothic" w:hAnsi="Century Gothic"/>
            <w:sz w:val="24"/>
          </w:rPr>
          <w:delText>numero</w:delText>
        </w:r>
      </w:del>
      <w:ins w:id="63" w:author="Ana Maritza Vega Jauregui" w:date="2011-10-30T16:50:00Z">
        <w:r w:rsidR="00B43C61" w:rsidRPr="00625F19">
          <w:rPr>
            <w:rFonts w:ascii="Century Gothic" w:hAnsi="Century Gothic"/>
            <w:sz w:val="24"/>
          </w:rPr>
          <w:t>número</w:t>
        </w:r>
      </w:ins>
      <w:r w:rsidRPr="00625F19">
        <w:rPr>
          <w:rFonts w:ascii="Century Gothic" w:hAnsi="Century Gothic"/>
          <w:sz w:val="24"/>
        </w:rPr>
        <w:t xml:space="preserve"> aparecen en todos los hombres'.</w:t>
      </w:r>
    </w:p>
    <w:p w:rsidR="005E34C9" w:rsidRDefault="00625F19" w:rsidP="003A3700">
      <w:pPr>
        <w:spacing w:line="360" w:lineRule="auto"/>
        <w:jc w:val="both"/>
        <w:rPr>
          <w:rFonts w:ascii="Century Gothic" w:hAnsi="Century Gothic"/>
          <w:sz w:val="24"/>
        </w:rPr>
        <w:pPrChange w:id="64" w:author="Ana Maritza Vega Jauregui" w:date="2011-10-30T16:47:00Z">
          <w:pPr>
            <w:jc w:val="both"/>
          </w:pPr>
        </w:pPrChange>
      </w:pPr>
      <w:r w:rsidRPr="00A8302D">
        <w:rPr>
          <w:rFonts w:ascii="Century Gothic" w:hAnsi="Century Gothic"/>
          <w:i/>
          <w:sz w:val="24"/>
        </w:rPr>
        <w:t xml:space="preserve">Allport </w:t>
      </w:r>
      <w:r w:rsidR="00A8302D" w:rsidRPr="00625F19">
        <w:rPr>
          <w:rFonts w:ascii="Century Gothic" w:hAnsi="Century Gothic"/>
          <w:sz w:val="24"/>
        </w:rPr>
        <w:t>decía</w:t>
      </w:r>
      <w:r w:rsidRPr="00625F19">
        <w:rPr>
          <w:rFonts w:ascii="Century Gothic" w:hAnsi="Century Gothic"/>
          <w:sz w:val="24"/>
        </w:rPr>
        <w:t xml:space="preserve"> que “una actitud es una disposición mental y neurológica, que se organiza a partir de la experiencia que ejerce una influencia directriz o dinámica sobre las reacciones del individuo respecto de todos los objetos y a todas las situaciones que les corresponden”.</w:t>
      </w:r>
      <w:ins w:id="65" w:author="Ana Maritza Vega Jauregui" w:date="2011-10-30T16:50:00Z">
        <w:r w:rsidR="00B43C61">
          <w:rPr>
            <w:rFonts w:ascii="Century Gothic" w:hAnsi="Century Gothic"/>
            <w:sz w:val="24"/>
          </w:rPr>
          <w:t xml:space="preserve"> Y para ti cual es la mejor </w:t>
        </w:r>
        <w:proofErr w:type="gramStart"/>
        <w:r w:rsidR="00B43C61">
          <w:rPr>
            <w:rFonts w:ascii="Century Gothic" w:hAnsi="Century Gothic"/>
            <w:sz w:val="24"/>
          </w:rPr>
          <w:t>definici</w:t>
        </w:r>
      </w:ins>
      <w:ins w:id="66" w:author="Ana Maritza Vega Jauregui" w:date="2011-10-30T16:51:00Z">
        <w:r w:rsidR="00B43C61">
          <w:rPr>
            <w:rFonts w:ascii="Century Gothic" w:hAnsi="Century Gothic"/>
            <w:sz w:val="24"/>
          </w:rPr>
          <w:t>ón .</w:t>
        </w:r>
        <w:proofErr w:type="gramEnd"/>
        <w:r w:rsidR="00B43C61">
          <w:rPr>
            <w:rFonts w:ascii="Century Gothic" w:hAnsi="Century Gothic"/>
            <w:sz w:val="24"/>
          </w:rPr>
          <w:t xml:space="preserve"> </w:t>
        </w:r>
      </w:ins>
    </w:p>
    <w:p w:rsidR="00625F19" w:rsidRDefault="00625F19" w:rsidP="003A3700">
      <w:pPr>
        <w:spacing w:line="360" w:lineRule="auto"/>
        <w:jc w:val="both"/>
        <w:rPr>
          <w:rFonts w:ascii="Century Gothic" w:hAnsi="Century Gothic"/>
          <w:sz w:val="24"/>
        </w:rPr>
        <w:pPrChange w:id="67" w:author="Ana Maritza Vega Jauregui" w:date="2011-10-30T16:47:00Z">
          <w:pPr>
            <w:jc w:val="both"/>
          </w:pPr>
        </w:pPrChange>
      </w:pPr>
    </w:p>
    <w:p w:rsidR="00625F19" w:rsidRPr="00625F19" w:rsidRDefault="00625F19" w:rsidP="003A3700">
      <w:pPr>
        <w:spacing w:line="360" w:lineRule="auto"/>
        <w:jc w:val="both"/>
        <w:rPr>
          <w:rFonts w:ascii="Century Gothic" w:hAnsi="Century Gothic"/>
          <w:sz w:val="24"/>
        </w:rPr>
        <w:pPrChange w:id="68" w:author="Ana Maritza Vega Jauregui" w:date="2011-10-30T16:47:00Z">
          <w:pPr>
            <w:jc w:val="both"/>
          </w:pPr>
        </w:pPrChange>
      </w:pPr>
      <w:r w:rsidRPr="00625F19">
        <w:rPr>
          <w:rFonts w:ascii="Century Gothic" w:hAnsi="Century Gothic"/>
          <w:sz w:val="24"/>
        </w:rPr>
        <w:t xml:space="preserve">Dentro de la </w:t>
      </w:r>
      <w:r w:rsidR="00DC1D4B" w:rsidRPr="00625F19">
        <w:rPr>
          <w:rFonts w:ascii="Century Gothic" w:hAnsi="Century Gothic"/>
          <w:sz w:val="24"/>
        </w:rPr>
        <w:t>orientación</w:t>
      </w:r>
      <w:r w:rsidRPr="00625F19">
        <w:rPr>
          <w:rFonts w:ascii="Century Gothic" w:hAnsi="Century Gothic"/>
          <w:sz w:val="24"/>
        </w:rPr>
        <w:t xml:space="preserve"> vocacional, se ha de conocer la historia del alumno, se aplican </w:t>
      </w:r>
      <w:r w:rsidR="00DC1D4B" w:rsidRPr="00625F19">
        <w:rPr>
          <w:rFonts w:ascii="Century Gothic" w:hAnsi="Century Gothic"/>
          <w:sz w:val="24"/>
        </w:rPr>
        <w:t>exámenes</w:t>
      </w:r>
      <w:r w:rsidR="00DC1D4B">
        <w:rPr>
          <w:rFonts w:ascii="Century Gothic" w:hAnsi="Century Gothic"/>
          <w:sz w:val="24"/>
        </w:rPr>
        <w:t xml:space="preserve">, </w:t>
      </w:r>
      <w:proofErr w:type="spellStart"/>
      <w:r w:rsidR="00DC1D4B">
        <w:rPr>
          <w:rFonts w:ascii="Century Gothic" w:hAnsi="Century Gothic"/>
          <w:sz w:val="24"/>
        </w:rPr>
        <w:t>tests</w:t>
      </w:r>
      <w:proofErr w:type="spellEnd"/>
      <w:r w:rsidRPr="00625F19">
        <w:rPr>
          <w:rFonts w:ascii="Century Gothic" w:hAnsi="Century Gothic"/>
          <w:sz w:val="24"/>
        </w:rPr>
        <w:t xml:space="preserve">, cuestionarios, se obtiene </w:t>
      </w:r>
      <w:r w:rsidR="00DC1D4B" w:rsidRPr="00625F19">
        <w:rPr>
          <w:rFonts w:ascii="Century Gothic" w:hAnsi="Century Gothic"/>
          <w:sz w:val="24"/>
        </w:rPr>
        <w:t>información</w:t>
      </w:r>
      <w:r w:rsidRPr="00625F19">
        <w:rPr>
          <w:rFonts w:ascii="Century Gothic" w:hAnsi="Century Gothic"/>
          <w:sz w:val="24"/>
        </w:rPr>
        <w:t xml:space="preserve"> de sus padres, de los profesores, del </w:t>
      </w:r>
      <w:r w:rsidR="00DC1D4B" w:rsidRPr="00625F19">
        <w:rPr>
          <w:rFonts w:ascii="Century Gothic" w:hAnsi="Century Gothic"/>
          <w:sz w:val="24"/>
        </w:rPr>
        <w:t>médico</w:t>
      </w:r>
      <w:r w:rsidRPr="00625F19">
        <w:rPr>
          <w:rFonts w:ascii="Century Gothic" w:hAnsi="Century Gothic"/>
          <w:sz w:val="24"/>
        </w:rPr>
        <w:t xml:space="preserve"> o del propio alumno. El consejo vocacional busca la </w:t>
      </w:r>
      <w:r w:rsidR="00DC1D4B" w:rsidRPr="00625F19">
        <w:rPr>
          <w:rFonts w:ascii="Century Gothic" w:hAnsi="Century Gothic"/>
          <w:sz w:val="24"/>
        </w:rPr>
        <w:t>interacció</w:t>
      </w:r>
      <w:r w:rsidR="00DC1D4B">
        <w:rPr>
          <w:rFonts w:ascii="Century Gothic" w:hAnsi="Century Gothic"/>
          <w:sz w:val="24"/>
        </w:rPr>
        <w:t>n</w:t>
      </w:r>
      <w:r w:rsidRPr="00625F19">
        <w:rPr>
          <w:rFonts w:ascii="Century Gothic" w:hAnsi="Century Gothic"/>
          <w:sz w:val="24"/>
        </w:rPr>
        <w:t xml:space="preserve"> compleja de todos esos </w:t>
      </w:r>
      <w:r w:rsidRPr="00625F19">
        <w:rPr>
          <w:rFonts w:ascii="Century Gothic" w:hAnsi="Century Gothic"/>
          <w:sz w:val="24"/>
        </w:rPr>
        <w:lastRenderedPageBreak/>
        <w:t xml:space="preserve">elementos, teniendo en cuenta la perspectiva de su </w:t>
      </w:r>
      <w:r w:rsidR="00DC1D4B" w:rsidRPr="00625F19">
        <w:rPr>
          <w:rFonts w:ascii="Century Gothic" w:hAnsi="Century Gothic"/>
          <w:sz w:val="24"/>
        </w:rPr>
        <w:t>evolución</w:t>
      </w:r>
      <w:r w:rsidRPr="00625F19">
        <w:rPr>
          <w:rFonts w:ascii="Century Gothic" w:hAnsi="Century Gothic"/>
          <w:sz w:val="24"/>
        </w:rPr>
        <w:t>, y entablando un</w:t>
      </w:r>
      <w:ins w:id="69" w:author="Ana Maritza Vega Jauregui" w:date="2011-10-30T16:51:00Z">
        <w:r w:rsidR="00B43C61">
          <w:rPr>
            <w:rFonts w:ascii="Century Gothic" w:hAnsi="Century Gothic"/>
            <w:sz w:val="24"/>
          </w:rPr>
          <w:t>a</w:t>
        </w:r>
      </w:ins>
      <w:r w:rsidRPr="00625F19">
        <w:rPr>
          <w:rFonts w:ascii="Century Gothic" w:hAnsi="Century Gothic"/>
          <w:sz w:val="24"/>
        </w:rPr>
        <w:t xml:space="preserve"> </w:t>
      </w:r>
      <w:r w:rsidR="00DC1D4B" w:rsidRPr="00625F19">
        <w:rPr>
          <w:rFonts w:ascii="Century Gothic" w:hAnsi="Century Gothic"/>
          <w:sz w:val="24"/>
        </w:rPr>
        <w:t>relación</w:t>
      </w:r>
      <w:r w:rsidRPr="00625F19">
        <w:rPr>
          <w:rFonts w:ascii="Century Gothic" w:hAnsi="Century Gothic"/>
          <w:sz w:val="24"/>
        </w:rPr>
        <w:t xml:space="preserve"> personal orientador-alumno, para comprender y ser comprendido como una persona única.</w:t>
      </w:r>
    </w:p>
    <w:p w:rsidR="00625F19" w:rsidRDefault="00625F19" w:rsidP="003A3700">
      <w:pPr>
        <w:spacing w:line="360" w:lineRule="auto"/>
        <w:jc w:val="both"/>
        <w:rPr>
          <w:rFonts w:ascii="Century Gothic" w:hAnsi="Century Gothic"/>
          <w:sz w:val="24"/>
        </w:rPr>
        <w:pPrChange w:id="70" w:author="Ana Maritza Vega Jauregui" w:date="2011-10-30T16:47:00Z">
          <w:pPr>
            <w:jc w:val="both"/>
          </w:pPr>
        </w:pPrChange>
      </w:pPr>
      <w:r w:rsidRPr="00625F19">
        <w:rPr>
          <w:rFonts w:ascii="Century Gothic" w:hAnsi="Century Gothic"/>
          <w:sz w:val="24"/>
        </w:rPr>
        <w:t xml:space="preserve">Estos contactos personales se realizan en las entrevistas, pero existen diferentes </w:t>
      </w:r>
      <w:r w:rsidR="00DC1D4B" w:rsidRPr="00625F19">
        <w:rPr>
          <w:rFonts w:ascii="Century Gothic" w:hAnsi="Century Gothic"/>
          <w:sz w:val="24"/>
        </w:rPr>
        <w:t>métodos</w:t>
      </w:r>
      <w:r w:rsidRPr="00625F19">
        <w:rPr>
          <w:rFonts w:ascii="Century Gothic" w:hAnsi="Century Gothic"/>
          <w:sz w:val="24"/>
        </w:rPr>
        <w:t xml:space="preserve"> de concebirlas:</w:t>
      </w:r>
    </w:p>
    <w:p w:rsidR="00DC1D4B" w:rsidRPr="00625F19" w:rsidRDefault="00DC1D4B" w:rsidP="003A3700">
      <w:pPr>
        <w:spacing w:line="360" w:lineRule="auto"/>
        <w:jc w:val="both"/>
        <w:rPr>
          <w:rFonts w:ascii="Century Gothic" w:hAnsi="Century Gothic"/>
          <w:sz w:val="24"/>
        </w:rPr>
        <w:pPrChange w:id="71" w:author="Ana Maritza Vega Jauregui" w:date="2011-10-30T16:47:00Z">
          <w:pPr>
            <w:jc w:val="both"/>
          </w:pPr>
        </w:pPrChange>
      </w:pPr>
    </w:p>
    <w:p w:rsidR="00625F19" w:rsidRDefault="00625F19" w:rsidP="003A3700">
      <w:pPr>
        <w:spacing w:line="360" w:lineRule="auto"/>
        <w:jc w:val="both"/>
        <w:rPr>
          <w:rFonts w:ascii="Century Gothic" w:hAnsi="Century Gothic"/>
          <w:sz w:val="24"/>
        </w:rPr>
        <w:pPrChange w:id="72" w:author="Ana Maritza Vega Jauregui" w:date="2011-10-30T16:47:00Z">
          <w:pPr>
            <w:jc w:val="both"/>
          </w:pPr>
        </w:pPrChange>
      </w:pPr>
      <w:r w:rsidRPr="00DC1D4B">
        <w:rPr>
          <w:rFonts w:ascii="Century Gothic" w:hAnsi="Century Gothic"/>
          <w:b/>
          <w:sz w:val="24"/>
        </w:rPr>
        <w:t>Entrevistas directivas:</w:t>
      </w:r>
      <w:r w:rsidRPr="00625F19">
        <w:rPr>
          <w:rFonts w:ascii="Century Gothic" w:hAnsi="Century Gothic"/>
          <w:sz w:val="24"/>
        </w:rPr>
        <w:t xml:space="preserve"> </w:t>
      </w:r>
      <w:r w:rsidR="00DC1D4B" w:rsidRPr="00625F19">
        <w:rPr>
          <w:rFonts w:ascii="Century Gothic" w:hAnsi="Century Gothic"/>
          <w:sz w:val="24"/>
        </w:rPr>
        <w:t>Después</w:t>
      </w:r>
      <w:r w:rsidRPr="00625F19">
        <w:rPr>
          <w:rFonts w:ascii="Century Gothic" w:hAnsi="Century Gothic"/>
          <w:sz w:val="24"/>
        </w:rPr>
        <w:t xml:space="preserve"> de una serie de datos facilitadores por el propio individuo, y que se completan con los que ya se tienen, se proporciona </w:t>
      </w:r>
      <w:r w:rsidR="00DC1D4B" w:rsidRPr="00625F19">
        <w:rPr>
          <w:rFonts w:ascii="Century Gothic" w:hAnsi="Century Gothic"/>
          <w:sz w:val="24"/>
        </w:rPr>
        <w:t>información</w:t>
      </w:r>
      <w:r w:rsidRPr="00625F19">
        <w:rPr>
          <w:rFonts w:ascii="Century Gothic" w:hAnsi="Century Gothic"/>
          <w:sz w:val="24"/>
        </w:rPr>
        <w:t xml:space="preserve"> sobre las profesiones o estudios a que se puede acceder. Se caracteriza por el cometido autoritario del orientador y la pasividad del alumno.</w:t>
      </w:r>
    </w:p>
    <w:p w:rsidR="00DC1D4B" w:rsidRPr="00625F19" w:rsidRDefault="00DC1D4B" w:rsidP="003A3700">
      <w:pPr>
        <w:spacing w:line="360" w:lineRule="auto"/>
        <w:jc w:val="both"/>
        <w:rPr>
          <w:rFonts w:ascii="Century Gothic" w:hAnsi="Century Gothic"/>
          <w:sz w:val="24"/>
        </w:rPr>
        <w:pPrChange w:id="73" w:author="Ana Maritza Vega Jauregui" w:date="2011-10-30T16:47:00Z">
          <w:pPr>
            <w:jc w:val="both"/>
          </w:pPr>
        </w:pPrChange>
      </w:pPr>
    </w:p>
    <w:p w:rsidR="00625F19" w:rsidRDefault="00625F19" w:rsidP="003A3700">
      <w:pPr>
        <w:spacing w:line="360" w:lineRule="auto"/>
        <w:jc w:val="both"/>
        <w:rPr>
          <w:rFonts w:ascii="Century Gothic" w:hAnsi="Century Gothic"/>
          <w:sz w:val="24"/>
        </w:rPr>
        <w:pPrChange w:id="74" w:author="Ana Maritza Vega Jauregui" w:date="2011-10-30T16:47:00Z">
          <w:pPr>
            <w:jc w:val="both"/>
          </w:pPr>
        </w:pPrChange>
      </w:pPr>
      <w:r w:rsidRPr="00DC1D4B">
        <w:rPr>
          <w:rFonts w:ascii="Century Gothic" w:hAnsi="Century Gothic"/>
          <w:b/>
          <w:sz w:val="24"/>
        </w:rPr>
        <w:t xml:space="preserve">Entrevistas no directivas: </w:t>
      </w:r>
      <w:r w:rsidRPr="00625F19">
        <w:rPr>
          <w:rFonts w:ascii="Century Gothic" w:hAnsi="Century Gothic"/>
          <w:sz w:val="24"/>
        </w:rPr>
        <w:t xml:space="preserve">Entendidas como medio para la toma de conciencia por parte del alumno, del problema que debe resolver; el orientador no da </w:t>
      </w:r>
      <w:r w:rsidR="00DC1D4B" w:rsidRPr="00625F19">
        <w:rPr>
          <w:rFonts w:ascii="Century Gothic" w:hAnsi="Century Gothic"/>
          <w:sz w:val="24"/>
        </w:rPr>
        <w:t>soluciones</w:t>
      </w:r>
      <w:r w:rsidRPr="00625F19">
        <w:rPr>
          <w:rFonts w:ascii="Century Gothic" w:hAnsi="Century Gothic"/>
          <w:sz w:val="24"/>
        </w:rPr>
        <w:t xml:space="preserve">, sino que hace sentir al alumno que se le considera maduro y responsable y se respeta su </w:t>
      </w:r>
      <w:r w:rsidR="00DC1D4B" w:rsidRPr="00625F19">
        <w:rPr>
          <w:rFonts w:ascii="Century Gothic" w:hAnsi="Century Gothic"/>
          <w:sz w:val="24"/>
        </w:rPr>
        <w:t>decisión</w:t>
      </w:r>
      <w:r w:rsidRPr="00625F19">
        <w:rPr>
          <w:rFonts w:ascii="Century Gothic" w:hAnsi="Century Gothic"/>
          <w:sz w:val="24"/>
        </w:rPr>
        <w:t>.</w:t>
      </w:r>
    </w:p>
    <w:p w:rsidR="008A0DF8" w:rsidRDefault="008A0DF8" w:rsidP="003A3700">
      <w:pPr>
        <w:spacing w:line="360" w:lineRule="auto"/>
        <w:jc w:val="both"/>
        <w:rPr>
          <w:rFonts w:ascii="Century Gothic" w:hAnsi="Century Gothic"/>
          <w:sz w:val="24"/>
        </w:rPr>
        <w:pPrChange w:id="75" w:author="Ana Maritza Vega Jauregui" w:date="2011-10-30T16:47:00Z">
          <w:pPr>
            <w:jc w:val="both"/>
          </w:pPr>
        </w:pPrChange>
      </w:pPr>
    </w:p>
    <w:p w:rsidR="008A0DF8" w:rsidRPr="008A0DF8" w:rsidRDefault="008A0DF8" w:rsidP="003A3700">
      <w:pPr>
        <w:spacing w:line="360" w:lineRule="auto"/>
        <w:jc w:val="both"/>
        <w:rPr>
          <w:rFonts w:ascii="Century Gothic" w:hAnsi="Century Gothic"/>
          <w:sz w:val="24"/>
        </w:rPr>
        <w:pPrChange w:id="76" w:author="Ana Maritza Vega Jauregui" w:date="2011-10-30T16:47:00Z">
          <w:pPr>
            <w:jc w:val="both"/>
          </w:pPr>
        </w:pPrChange>
      </w:pPr>
      <w:r w:rsidRPr="008A0DF8">
        <w:rPr>
          <w:rFonts w:ascii="Century Gothic" w:hAnsi="Century Gothic"/>
          <w:sz w:val="24"/>
        </w:rPr>
        <w:t xml:space="preserve">Los alumnos esperan del orientador, una </w:t>
      </w:r>
      <w:r w:rsidR="00DC1D4B" w:rsidRPr="008A0DF8">
        <w:rPr>
          <w:rFonts w:ascii="Century Gothic" w:hAnsi="Century Gothic"/>
          <w:sz w:val="24"/>
        </w:rPr>
        <w:t>información</w:t>
      </w:r>
      <w:r w:rsidRPr="008A0DF8">
        <w:rPr>
          <w:rFonts w:ascii="Century Gothic" w:hAnsi="Century Gothic"/>
          <w:sz w:val="24"/>
        </w:rPr>
        <w:t xml:space="preserve"> sobre ellos mismos y sobre el mundo del trabajo; </w:t>
      </w:r>
      <w:proofErr w:type="spellStart"/>
      <w:r w:rsidRPr="00DC1D4B">
        <w:rPr>
          <w:rFonts w:ascii="Century Gothic" w:hAnsi="Century Gothic"/>
          <w:i/>
          <w:sz w:val="24"/>
        </w:rPr>
        <w:t>Nepven</w:t>
      </w:r>
      <w:proofErr w:type="spellEnd"/>
      <w:r w:rsidRPr="00DC1D4B">
        <w:rPr>
          <w:rFonts w:ascii="Century Gothic" w:hAnsi="Century Gothic"/>
          <w:i/>
          <w:sz w:val="24"/>
        </w:rPr>
        <w:t xml:space="preserve"> </w:t>
      </w:r>
      <w:r w:rsidRPr="008A0DF8">
        <w:rPr>
          <w:rFonts w:ascii="Century Gothic" w:hAnsi="Century Gothic"/>
          <w:sz w:val="24"/>
        </w:rPr>
        <w:t xml:space="preserve">presenta un </w:t>
      </w:r>
      <w:r w:rsidR="00DC1D4B" w:rsidRPr="008A0DF8">
        <w:rPr>
          <w:rFonts w:ascii="Century Gothic" w:hAnsi="Century Gothic"/>
          <w:sz w:val="24"/>
        </w:rPr>
        <w:t>análisis</w:t>
      </w:r>
      <w:r w:rsidRPr="008A0DF8">
        <w:rPr>
          <w:rFonts w:ascii="Century Gothic" w:hAnsi="Century Gothic"/>
          <w:sz w:val="24"/>
        </w:rPr>
        <w:t xml:space="preserve"> de lo que se llama 'proceso del consejo de </w:t>
      </w:r>
      <w:r w:rsidR="00DC1D4B" w:rsidRPr="008A0DF8">
        <w:rPr>
          <w:rFonts w:ascii="Century Gothic" w:hAnsi="Century Gothic"/>
          <w:sz w:val="24"/>
        </w:rPr>
        <w:t>orientación</w:t>
      </w:r>
      <w:r w:rsidRPr="008A0DF8">
        <w:rPr>
          <w:rFonts w:ascii="Century Gothic" w:hAnsi="Century Gothic"/>
          <w:sz w:val="24"/>
        </w:rPr>
        <w:t>', que consta de las siguientes fases:</w:t>
      </w:r>
    </w:p>
    <w:p w:rsidR="00DC1D4B" w:rsidRDefault="00DC1D4B" w:rsidP="003A3700">
      <w:pPr>
        <w:spacing w:line="360" w:lineRule="auto"/>
        <w:jc w:val="both"/>
        <w:rPr>
          <w:rFonts w:ascii="Century Gothic" w:hAnsi="Century Gothic"/>
          <w:b/>
          <w:sz w:val="24"/>
        </w:rPr>
        <w:pPrChange w:id="77" w:author="Ana Maritza Vega Jauregui" w:date="2011-10-30T16:47:00Z">
          <w:pPr>
            <w:jc w:val="both"/>
          </w:pPr>
        </w:pPrChange>
      </w:pPr>
    </w:p>
    <w:p w:rsidR="008A0DF8" w:rsidRDefault="00DC1D4B" w:rsidP="003A3700">
      <w:pPr>
        <w:spacing w:line="360" w:lineRule="auto"/>
        <w:jc w:val="both"/>
        <w:rPr>
          <w:rFonts w:ascii="Century Gothic" w:hAnsi="Century Gothic"/>
          <w:sz w:val="24"/>
        </w:rPr>
        <w:pPrChange w:id="78" w:author="Ana Maritza Vega Jauregui" w:date="2011-10-30T16:47:00Z">
          <w:pPr>
            <w:jc w:val="both"/>
          </w:pPr>
        </w:pPrChange>
      </w:pPr>
      <w:r w:rsidRPr="00DC1D4B">
        <w:rPr>
          <w:rFonts w:ascii="Century Gothic" w:hAnsi="Century Gothic"/>
          <w:b/>
          <w:sz w:val="24"/>
        </w:rPr>
        <w:t>De</w:t>
      </w:r>
      <w:r w:rsidR="008A0DF8" w:rsidRPr="00DC1D4B">
        <w:rPr>
          <w:rFonts w:ascii="Century Gothic" w:hAnsi="Century Gothic"/>
          <w:b/>
          <w:sz w:val="24"/>
        </w:rPr>
        <w:t xml:space="preserve"> </w:t>
      </w:r>
      <w:r w:rsidRPr="00DC1D4B">
        <w:rPr>
          <w:rFonts w:ascii="Century Gothic" w:hAnsi="Century Gothic"/>
          <w:b/>
          <w:sz w:val="24"/>
        </w:rPr>
        <w:t>expresión</w:t>
      </w:r>
      <w:r w:rsidR="008A0DF8" w:rsidRPr="00DC1D4B">
        <w:rPr>
          <w:rFonts w:ascii="Century Gothic" w:hAnsi="Century Gothic"/>
          <w:b/>
          <w:sz w:val="24"/>
        </w:rPr>
        <w:t xml:space="preserve">: </w:t>
      </w:r>
      <w:r w:rsidR="008A0DF8" w:rsidRPr="008A0DF8">
        <w:rPr>
          <w:rFonts w:ascii="Century Gothic" w:hAnsi="Century Gothic"/>
          <w:sz w:val="24"/>
        </w:rPr>
        <w:t xml:space="preserve">dando confianza al alumno para que se </w:t>
      </w:r>
      <w:r w:rsidRPr="008A0DF8">
        <w:rPr>
          <w:rFonts w:ascii="Century Gothic" w:hAnsi="Century Gothic"/>
          <w:sz w:val="24"/>
        </w:rPr>
        <w:t>exterioricé</w:t>
      </w:r>
      <w:r w:rsidR="008A0DF8" w:rsidRPr="008A0DF8">
        <w:rPr>
          <w:rFonts w:ascii="Century Gothic" w:hAnsi="Century Gothic"/>
          <w:sz w:val="24"/>
        </w:rPr>
        <w:t>, sin obligar</w:t>
      </w:r>
      <w:r>
        <w:rPr>
          <w:rFonts w:ascii="Century Gothic" w:hAnsi="Century Gothic"/>
          <w:sz w:val="24"/>
        </w:rPr>
        <w:t>le a nada (actitud no directiva).</w:t>
      </w:r>
    </w:p>
    <w:p w:rsidR="00DC1D4B" w:rsidRPr="008A0DF8" w:rsidRDefault="00DC1D4B" w:rsidP="003A3700">
      <w:pPr>
        <w:spacing w:line="360" w:lineRule="auto"/>
        <w:jc w:val="both"/>
        <w:rPr>
          <w:rFonts w:ascii="Century Gothic" w:hAnsi="Century Gothic"/>
          <w:sz w:val="24"/>
        </w:rPr>
        <w:pPrChange w:id="79" w:author="Ana Maritza Vega Jauregui" w:date="2011-10-30T16:47:00Z">
          <w:pPr>
            <w:jc w:val="both"/>
          </w:pPr>
        </w:pPrChange>
      </w:pPr>
    </w:p>
    <w:p w:rsidR="008A0DF8" w:rsidRDefault="00DC1D4B" w:rsidP="003A3700">
      <w:pPr>
        <w:spacing w:line="360" w:lineRule="auto"/>
        <w:jc w:val="both"/>
        <w:rPr>
          <w:rFonts w:ascii="Century Gothic" w:hAnsi="Century Gothic"/>
          <w:sz w:val="24"/>
        </w:rPr>
        <w:pPrChange w:id="80" w:author="Ana Maritza Vega Jauregui" w:date="2011-10-30T16:47:00Z">
          <w:pPr>
            <w:jc w:val="both"/>
          </w:pPr>
        </w:pPrChange>
      </w:pPr>
      <w:r w:rsidRPr="00DC1D4B">
        <w:rPr>
          <w:rFonts w:ascii="Century Gothic" w:hAnsi="Century Gothic"/>
          <w:b/>
          <w:sz w:val="24"/>
        </w:rPr>
        <w:t>De</w:t>
      </w:r>
      <w:r w:rsidR="008A0DF8" w:rsidRPr="00DC1D4B">
        <w:rPr>
          <w:rFonts w:ascii="Century Gothic" w:hAnsi="Century Gothic"/>
          <w:b/>
          <w:sz w:val="24"/>
        </w:rPr>
        <w:t xml:space="preserve"> </w:t>
      </w:r>
      <w:r w:rsidRPr="00DC1D4B">
        <w:rPr>
          <w:rFonts w:ascii="Century Gothic" w:hAnsi="Century Gothic"/>
          <w:b/>
          <w:sz w:val="24"/>
        </w:rPr>
        <w:t>exploración</w:t>
      </w:r>
      <w:r w:rsidR="008A0DF8" w:rsidRPr="00DC1D4B">
        <w:rPr>
          <w:rFonts w:ascii="Century Gothic" w:hAnsi="Century Gothic"/>
          <w:b/>
          <w:sz w:val="24"/>
        </w:rPr>
        <w:t>:</w:t>
      </w:r>
      <w:r w:rsidR="008A0DF8" w:rsidRPr="008A0DF8">
        <w:rPr>
          <w:rFonts w:ascii="Century Gothic" w:hAnsi="Century Gothic"/>
          <w:sz w:val="24"/>
        </w:rPr>
        <w:t xml:space="preserve"> el orientador dirige la </w:t>
      </w:r>
      <w:r w:rsidRPr="008A0DF8">
        <w:rPr>
          <w:rFonts w:ascii="Century Gothic" w:hAnsi="Century Gothic"/>
          <w:sz w:val="24"/>
        </w:rPr>
        <w:t>conversación</w:t>
      </w:r>
      <w:r w:rsidR="008A0DF8" w:rsidRPr="008A0DF8">
        <w:rPr>
          <w:rFonts w:ascii="Century Gothic" w:hAnsi="Century Gothic"/>
          <w:sz w:val="24"/>
        </w:rPr>
        <w:t xml:space="preserve">, representando los movimientos </w:t>
      </w:r>
      <w:r w:rsidRPr="008A0DF8">
        <w:rPr>
          <w:rFonts w:ascii="Century Gothic" w:hAnsi="Century Gothic"/>
          <w:sz w:val="24"/>
        </w:rPr>
        <w:t>espontáneos</w:t>
      </w:r>
      <w:r w:rsidR="008A0DF8" w:rsidRPr="008A0DF8">
        <w:rPr>
          <w:rFonts w:ascii="Century Gothic" w:hAnsi="Century Gothic"/>
          <w:sz w:val="24"/>
        </w:rPr>
        <w:t>, y resume, clarifica y suscrita la toma de conciencia</w:t>
      </w:r>
      <w:r>
        <w:rPr>
          <w:rFonts w:ascii="Century Gothic" w:hAnsi="Century Gothic"/>
          <w:sz w:val="24"/>
        </w:rPr>
        <w:t>.</w:t>
      </w:r>
    </w:p>
    <w:p w:rsidR="00DC1D4B" w:rsidRPr="008A0DF8" w:rsidRDefault="00DC1D4B" w:rsidP="003A3700">
      <w:pPr>
        <w:spacing w:line="360" w:lineRule="auto"/>
        <w:jc w:val="both"/>
        <w:rPr>
          <w:rFonts w:ascii="Century Gothic" w:hAnsi="Century Gothic"/>
          <w:sz w:val="24"/>
        </w:rPr>
        <w:pPrChange w:id="81" w:author="Ana Maritza Vega Jauregui" w:date="2011-10-30T16:47:00Z">
          <w:pPr>
            <w:jc w:val="both"/>
          </w:pPr>
        </w:pPrChange>
      </w:pPr>
    </w:p>
    <w:p w:rsidR="008A0DF8" w:rsidRDefault="00DC1D4B" w:rsidP="003A3700">
      <w:pPr>
        <w:spacing w:line="360" w:lineRule="auto"/>
        <w:jc w:val="both"/>
        <w:rPr>
          <w:rFonts w:ascii="Century Gothic" w:hAnsi="Century Gothic"/>
          <w:sz w:val="24"/>
        </w:rPr>
        <w:pPrChange w:id="82" w:author="Ana Maritza Vega Jauregui" w:date="2011-10-30T16:47:00Z">
          <w:pPr>
            <w:jc w:val="both"/>
          </w:pPr>
        </w:pPrChange>
      </w:pPr>
      <w:r w:rsidRPr="00DC1D4B">
        <w:rPr>
          <w:rFonts w:ascii="Century Gothic" w:hAnsi="Century Gothic"/>
          <w:b/>
          <w:sz w:val="24"/>
        </w:rPr>
        <w:lastRenderedPageBreak/>
        <w:t>D</w:t>
      </w:r>
      <w:r w:rsidR="008A0DF8" w:rsidRPr="00DC1D4B">
        <w:rPr>
          <w:rFonts w:ascii="Century Gothic" w:hAnsi="Century Gothic"/>
          <w:b/>
          <w:sz w:val="24"/>
        </w:rPr>
        <w:t xml:space="preserve">e </w:t>
      </w:r>
      <w:r w:rsidRPr="00DC1D4B">
        <w:rPr>
          <w:rFonts w:ascii="Century Gothic" w:hAnsi="Century Gothic"/>
          <w:b/>
          <w:sz w:val="24"/>
        </w:rPr>
        <w:t>resolución</w:t>
      </w:r>
      <w:r w:rsidR="008A0DF8" w:rsidRPr="00DC1D4B">
        <w:rPr>
          <w:rFonts w:ascii="Century Gothic" w:hAnsi="Century Gothic"/>
          <w:b/>
          <w:sz w:val="24"/>
        </w:rPr>
        <w:t xml:space="preserve"> y </w:t>
      </w:r>
      <w:r w:rsidRPr="00DC1D4B">
        <w:rPr>
          <w:rFonts w:ascii="Century Gothic" w:hAnsi="Century Gothic"/>
          <w:b/>
          <w:sz w:val="24"/>
        </w:rPr>
        <w:t>decisión</w:t>
      </w:r>
      <w:r w:rsidR="008A0DF8" w:rsidRPr="00DC1D4B">
        <w:rPr>
          <w:rFonts w:ascii="Century Gothic" w:hAnsi="Century Gothic"/>
          <w:b/>
          <w:sz w:val="24"/>
        </w:rPr>
        <w:t>:</w:t>
      </w:r>
      <w:r w:rsidR="008A0DF8" w:rsidRPr="008A0DF8">
        <w:rPr>
          <w:rFonts w:ascii="Century Gothic" w:hAnsi="Century Gothic"/>
          <w:sz w:val="24"/>
        </w:rPr>
        <w:t xml:space="preserve"> el orientador ofrece una </w:t>
      </w:r>
      <w:r w:rsidRPr="008A0DF8">
        <w:rPr>
          <w:rFonts w:ascii="Century Gothic" w:hAnsi="Century Gothic"/>
          <w:sz w:val="24"/>
        </w:rPr>
        <w:t>información</w:t>
      </w:r>
      <w:r w:rsidR="008A0DF8" w:rsidRPr="008A0DF8">
        <w:rPr>
          <w:rFonts w:ascii="Century Gothic" w:hAnsi="Century Gothic"/>
          <w:sz w:val="24"/>
        </w:rPr>
        <w:t xml:space="preserve"> sobre sus posibilidades personales y sobre los estudios que le convienen, excluyendo en el diagnostico todo juicio moral de </w:t>
      </w:r>
      <w:r w:rsidRPr="008A0DF8">
        <w:rPr>
          <w:rFonts w:ascii="Century Gothic" w:hAnsi="Century Gothic"/>
          <w:sz w:val="24"/>
        </w:rPr>
        <w:t>aprobación</w:t>
      </w:r>
      <w:r w:rsidR="008A0DF8" w:rsidRPr="008A0DF8">
        <w:rPr>
          <w:rFonts w:ascii="Century Gothic" w:hAnsi="Century Gothic"/>
          <w:sz w:val="24"/>
        </w:rPr>
        <w:t xml:space="preserve"> o </w:t>
      </w:r>
      <w:r w:rsidRPr="008A0DF8">
        <w:rPr>
          <w:rFonts w:ascii="Century Gothic" w:hAnsi="Century Gothic"/>
          <w:sz w:val="24"/>
        </w:rPr>
        <w:t>desaprobación</w:t>
      </w:r>
      <w:r>
        <w:rPr>
          <w:rFonts w:ascii="Century Gothic" w:hAnsi="Century Gothic"/>
          <w:sz w:val="24"/>
        </w:rPr>
        <w:t>.</w:t>
      </w:r>
    </w:p>
    <w:p w:rsidR="00DC1D4B" w:rsidRDefault="00DC1D4B" w:rsidP="003A3700">
      <w:pPr>
        <w:spacing w:line="360" w:lineRule="auto"/>
        <w:jc w:val="both"/>
        <w:rPr>
          <w:rFonts w:ascii="Century Gothic" w:hAnsi="Century Gothic"/>
          <w:sz w:val="24"/>
        </w:rPr>
        <w:pPrChange w:id="83" w:author="Ana Maritza Vega Jauregui" w:date="2011-10-30T16:47:00Z">
          <w:pPr>
            <w:jc w:val="both"/>
          </w:pPr>
        </w:pPrChange>
      </w:pPr>
      <w:r w:rsidRPr="00DC1D4B">
        <w:rPr>
          <w:rFonts w:ascii="Century Gothic" w:hAnsi="Century Gothic"/>
          <w:sz w:val="24"/>
        </w:rPr>
        <w:t>La orientación se plante</w:t>
      </w:r>
      <w:r w:rsidR="00973BC6">
        <w:rPr>
          <w:rFonts w:ascii="Century Gothic" w:hAnsi="Century Gothic"/>
          <w:sz w:val="24"/>
        </w:rPr>
        <w:t>a</w:t>
      </w:r>
      <w:r w:rsidRPr="00DC1D4B">
        <w:rPr>
          <w:rFonts w:ascii="Century Gothic" w:hAnsi="Century Gothic"/>
          <w:sz w:val="24"/>
        </w:rPr>
        <w:t xml:space="preserve"> como una ayuda, desde la actividad educativa para que cada sujeto conozca sus posibilidades y sus limitaciones, sus logros y sus deficiencias, y a partir de ellos realice un programa de desarrollo y de superación, es necesario concretar quié</w:t>
      </w:r>
      <w:r w:rsidR="00973BC6">
        <w:rPr>
          <w:rFonts w:ascii="Century Gothic" w:hAnsi="Century Gothic"/>
          <w:sz w:val="24"/>
        </w:rPr>
        <w:t>n</w:t>
      </w:r>
      <w:r w:rsidRPr="00DC1D4B">
        <w:rPr>
          <w:rFonts w:ascii="Century Gothic" w:hAnsi="Century Gothic"/>
          <w:sz w:val="24"/>
        </w:rPr>
        <w:t xml:space="preserve"> y cómo podrá llevarse a cabo.</w:t>
      </w:r>
    </w:p>
    <w:p w:rsidR="00973BC6" w:rsidRDefault="00973BC6" w:rsidP="003A3700">
      <w:pPr>
        <w:spacing w:line="360" w:lineRule="auto"/>
        <w:jc w:val="both"/>
        <w:rPr>
          <w:rFonts w:ascii="Century Gothic" w:hAnsi="Century Gothic"/>
          <w:sz w:val="24"/>
        </w:rPr>
        <w:pPrChange w:id="84" w:author="Ana Maritza Vega Jauregui" w:date="2011-10-30T16:47:00Z">
          <w:pPr>
            <w:jc w:val="both"/>
          </w:pPr>
        </w:pPrChange>
      </w:pPr>
    </w:p>
    <w:p w:rsidR="00973BC6" w:rsidRPr="00973BC6" w:rsidRDefault="00973BC6" w:rsidP="003A3700">
      <w:pPr>
        <w:spacing w:line="360" w:lineRule="auto"/>
        <w:jc w:val="both"/>
        <w:rPr>
          <w:rFonts w:ascii="Century Gothic" w:hAnsi="Century Gothic"/>
          <w:b/>
          <w:sz w:val="24"/>
        </w:rPr>
        <w:pPrChange w:id="85" w:author="Ana Maritza Vega Jauregui" w:date="2011-10-30T16:47:00Z">
          <w:pPr>
            <w:jc w:val="both"/>
          </w:pPr>
        </w:pPrChange>
      </w:pPr>
    </w:p>
    <w:p w:rsidR="00973BC6" w:rsidRDefault="00973BC6" w:rsidP="003A3700">
      <w:pPr>
        <w:spacing w:line="360" w:lineRule="auto"/>
        <w:jc w:val="both"/>
        <w:rPr>
          <w:rFonts w:ascii="Century Gothic" w:hAnsi="Century Gothic"/>
          <w:sz w:val="24"/>
        </w:rPr>
        <w:pPrChange w:id="86" w:author="Ana Maritza Vega Jauregui" w:date="2011-10-30T16:47:00Z">
          <w:pPr>
            <w:jc w:val="both"/>
          </w:pPr>
        </w:pPrChange>
      </w:pPr>
      <w:commentRangeStart w:id="87"/>
      <w:r>
        <w:rPr>
          <w:rFonts w:ascii="Century Gothic" w:hAnsi="Century Gothic"/>
          <w:sz w:val="24"/>
        </w:rPr>
        <w:t>Un ejemplo, es que en las escuelas siempre se cuenta con un tutor que será quien este orientando y asesorando al grupo y al mismo tiempo detecta problemas y necesidades dentro del mismo para poder ayudar de alguna manera al alumno</w:t>
      </w:r>
      <w:commentRangeEnd w:id="87"/>
      <w:r w:rsidR="00B43C61">
        <w:rPr>
          <w:rStyle w:val="Refdecomentario"/>
        </w:rPr>
        <w:commentReference w:id="87"/>
      </w:r>
      <w:r>
        <w:rPr>
          <w:rFonts w:ascii="Century Gothic" w:hAnsi="Century Gothic"/>
          <w:sz w:val="24"/>
        </w:rPr>
        <w:t>. Yo recuerdo que cuando estábamos en tercer semestre</w:t>
      </w:r>
      <w:ins w:id="88" w:author="Ana Maritza Vega Jauregui" w:date="2011-10-30T16:53:00Z">
        <w:r w:rsidR="00B43C61">
          <w:rPr>
            <w:rFonts w:ascii="Century Gothic" w:hAnsi="Century Gothic"/>
            <w:sz w:val="24"/>
          </w:rPr>
          <w:t xml:space="preserve"> de la preparatoria</w:t>
        </w:r>
        <w:proofErr w:type="gramStart"/>
        <w:r w:rsidR="00B43C61">
          <w:rPr>
            <w:rFonts w:ascii="Century Gothic" w:hAnsi="Century Gothic"/>
            <w:sz w:val="24"/>
          </w:rPr>
          <w:t>?</w:t>
        </w:r>
      </w:ins>
      <w:proofErr w:type="gramEnd"/>
      <w:r>
        <w:rPr>
          <w:rFonts w:ascii="Century Gothic" w:hAnsi="Century Gothic"/>
          <w:sz w:val="24"/>
        </w:rPr>
        <w:t xml:space="preserve">, se nos aplicaron algunos test para ver aptitudes y actitudes de cada uno de nosotros y se nos ofreció asesorías para los que se </w:t>
      </w:r>
      <w:proofErr w:type="spellStart"/>
      <w:r>
        <w:rPr>
          <w:rFonts w:ascii="Century Gothic" w:hAnsi="Century Gothic"/>
          <w:sz w:val="24"/>
        </w:rPr>
        <w:t>considero</w:t>
      </w:r>
      <w:proofErr w:type="spellEnd"/>
      <w:r>
        <w:rPr>
          <w:rFonts w:ascii="Century Gothic" w:hAnsi="Century Gothic"/>
          <w:sz w:val="24"/>
        </w:rPr>
        <w:t xml:space="preserve"> que lo necesitaban.</w:t>
      </w:r>
    </w:p>
    <w:p w:rsidR="00973BC6" w:rsidRDefault="00973BC6" w:rsidP="003A3700">
      <w:pPr>
        <w:spacing w:line="360" w:lineRule="auto"/>
        <w:rPr>
          <w:rFonts w:ascii="Century Gothic" w:hAnsi="Century Gothic"/>
          <w:sz w:val="24"/>
        </w:rPr>
        <w:pPrChange w:id="89" w:author="Ana Maritza Vega Jauregui" w:date="2011-10-30T16:47:00Z">
          <w:pPr/>
        </w:pPrChange>
      </w:pPr>
    </w:p>
    <w:p w:rsidR="00973BC6" w:rsidRDefault="00973BC6" w:rsidP="003A3700">
      <w:pPr>
        <w:spacing w:line="360" w:lineRule="auto"/>
        <w:rPr>
          <w:rFonts w:ascii="Century Gothic" w:hAnsi="Century Gothic"/>
          <w:b/>
          <w:sz w:val="24"/>
        </w:rPr>
        <w:pPrChange w:id="90" w:author="Ana Maritza Vega Jauregui" w:date="2011-10-30T16:47:00Z">
          <w:pPr/>
        </w:pPrChange>
      </w:pPr>
      <w:r>
        <w:rPr>
          <w:rFonts w:ascii="Century Gothic" w:hAnsi="Century Gothic"/>
          <w:b/>
          <w:sz w:val="24"/>
        </w:rPr>
        <w:t>Bibliografía</w:t>
      </w:r>
    </w:p>
    <w:p w:rsidR="00973BC6" w:rsidRPr="00973BC6" w:rsidRDefault="00973BC6" w:rsidP="003A3700">
      <w:pPr>
        <w:spacing w:line="360" w:lineRule="auto"/>
        <w:rPr>
          <w:rFonts w:ascii="Century Gothic" w:hAnsi="Century Gothic"/>
          <w:sz w:val="24"/>
        </w:rPr>
        <w:pPrChange w:id="91" w:author="Ana Maritza Vega Jauregui" w:date="2011-10-30T16:47:00Z">
          <w:pPr/>
        </w:pPrChange>
      </w:pPr>
      <w:commentRangeStart w:id="92"/>
      <w:r w:rsidRPr="00973BC6">
        <w:rPr>
          <w:rFonts w:ascii="Century Gothic" w:hAnsi="Century Gothic"/>
          <w:sz w:val="24"/>
        </w:rPr>
        <w:t xml:space="preserve">Solé, Isabel (2002). </w:t>
      </w:r>
      <w:r w:rsidRPr="00973BC6">
        <w:rPr>
          <w:rFonts w:ascii="Century Gothic" w:hAnsi="Century Gothic"/>
          <w:i/>
          <w:sz w:val="24"/>
        </w:rPr>
        <w:t>Orientación Educativa e Intervención Psicopedagógica.</w:t>
      </w:r>
      <w:r w:rsidRPr="00973BC6">
        <w:rPr>
          <w:rFonts w:ascii="Century Gothic" w:hAnsi="Century Gothic"/>
          <w:sz w:val="24"/>
        </w:rPr>
        <w:t xml:space="preserve"> Barcelona: </w:t>
      </w:r>
      <w:proofErr w:type="spellStart"/>
      <w:r w:rsidRPr="00973BC6">
        <w:rPr>
          <w:rFonts w:ascii="Century Gothic" w:hAnsi="Century Gothic"/>
          <w:sz w:val="24"/>
        </w:rPr>
        <w:t>Horsori</w:t>
      </w:r>
      <w:proofErr w:type="spellEnd"/>
      <w:r w:rsidR="00CD7CED">
        <w:rPr>
          <w:rFonts w:ascii="Century Gothic" w:hAnsi="Century Gothic"/>
          <w:sz w:val="24"/>
        </w:rPr>
        <w:t xml:space="preserve"> Editorial</w:t>
      </w:r>
      <w:r w:rsidRPr="00973BC6">
        <w:rPr>
          <w:rFonts w:ascii="Century Gothic" w:hAnsi="Century Gothic"/>
          <w:sz w:val="24"/>
        </w:rPr>
        <w:t>.</w:t>
      </w:r>
      <w:commentRangeEnd w:id="92"/>
      <w:r w:rsidR="003A3700">
        <w:rPr>
          <w:rStyle w:val="Refdecomentario"/>
        </w:rPr>
        <w:commentReference w:id="92"/>
      </w:r>
    </w:p>
    <w:p w:rsidR="00973BC6" w:rsidRDefault="00973BC6" w:rsidP="003A3700">
      <w:pPr>
        <w:spacing w:line="360" w:lineRule="auto"/>
        <w:jc w:val="right"/>
        <w:rPr>
          <w:rFonts w:ascii="Century Gothic" w:hAnsi="Century Gothic"/>
          <w:sz w:val="24"/>
        </w:rPr>
        <w:pPrChange w:id="93" w:author="Ana Maritza Vega Jauregui" w:date="2011-10-30T16:47:00Z">
          <w:pPr>
            <w:jc w:val="right"/>
          </w:pPr>
        </w:pPrChange>
      </w:pPr>
    </w:p>
    <w:p w:rsidR="00973BC6" w:rsidDel="003A3700" w:rsidRDefault="00973BC6" w:rsidP="003A3700">
      <w:pPr>
        <w:spacing w:line="360" w:lineRule="auto"/>
        <w:jc w:val="right"/>
        <w:rPr>
          <w:rFonts w:ascii="Century Gothic" w:hAnsi="Century Gothic"/>
          <w:sz w:val="24"/>
        </w:rPr>
        <w:pPrChange w:id="94" w:author="Ana Maritza Vega Jauregui" w:date="2011-10-30T16:47:00Z">
          <w:pPr>
            <w:jc w:val="right"/>
          </w:pPr>
        </w:pPrChange>
      </w:pPr>
      <w:moveFromRangeStart w:id="95" w:author="Ana Maritza Vega Jauregui" w:date="2011-10-30T16:41:00Z" w:name="move307756241"/>
    </w:p>
    <w:p w:rsidR="00973BC6" w:rsidDel="003A3700" w:rsidRDefault="00973BC6" w:rsidP="003A3700">
      <w:pPr>
        <w:spacing w:line="360" w:lineRule="auto"/>
        <w:jc w:val="right"/>
        <w:rPr>
          <w:rFonts w:ascii="Century Gothic" w:hAnsi="Century Gothic"/>
          <w:sz w:val="24"/>
        </w:rPr>
        <w:pPrChange w:id="96" w:author="Ana Maritza Vega Jauregui" w:date="2011-10-30T16:47:00Z">
          <w:pPr>
            <w:jc w:val="right"/>
          </w:pPr>
        </w:pPrChange>
      </w:pPr>
      <w:moveFrom w:id="97" w:author="Ana Maritza Vega Jauregui" w:date="2011-10-30T16:41:00Z">
        <w:r w:rsidDel="003A3700">
          <w:rPr>
            <w:rFonts w:ascii="Century Gothic" w:hAnsi="Century Gothic"/>
            <w:sz w:val="24"/>
          </w:rPr>
          <w:t>Tania Grisel Núñez Carlos</w:t>
        </w:r>
      </w:moveFrom>
    </w:p>
    <w:p w:rsidR="00CD7CED" w:rsidDel="003A3700" w:rsidRDefault="00CD7CED" w:rsidP="003A3700">
      <w:pPr>
        <w:spacing w:line="360" w:lineRule="auto"/>
        <w:jc w:val="right"/>
        <w:rPr>
          <w:rFonts w:ascii="Century Gothic" w:hAnsi="Century Gothic"/>
          <w:sz w:val="24"/>
        </w:rPr>
        <w:pPrChange w:id="98" w:author="Ana Maritza Vega Jauregui" w:date="2011-10-30T16:47:00Z">
          <w:pPr>
            <w:jc w:val="right"/>
          </w:pPr>
        </w:pPrChange>
      </w:pPr>
      <w:moveFrom w:id="99" w:author="Ana Maritza Vega Jauregui" w:date="2011-10-30T16:41:00Z">
        <w:r w:rsidDel="003A3700">
          <w:rPr>
            <w:rFonts w:ascii="Century Gothic" w:hAnsi="Century Gothic"/>
            <w:sz w:val="24"/>
          </w:rPr>
          <w:t>Introducción a la Psicología Educativa</w:t>
        </w:r>
      </w:moveFrom>
    </w:p>
    <w:p w:rsidR="00CD7CED" w:rsidDel="003A3700" w:rsidRDefault="00CD7CED" w:rsidP="003A3700">
      <w:pPr>
        <w:spacing w:line="360" w:lineRule="auto"/>
        <w:jc w:val="right"/>
        <w:rPr>
          <w:rFonts w:ascii="Century Gothic" w:hAnsi="Century Gothic"/>
          <w:sz w:val="24"/>
        </w:rPr>
        <w:pPrChange w:id="100" w:author="Ana Maritza Vega Jauregui" w:date="2011-10-30T16:47:00Z">
          <w:pPr>
            <w:jc w:val="right"/>
          </w:pPr>
        </w:pPrChange>
      </w:pPr>
      <w:moveFrom w:id="101" w:author="Ana Maritza Vega Jauregui" w:date="2011-10-30T16:41:00Z">
        <w:r w:rsidDel="003A3700">
          <w:rPr>
            <w:rFonts w:ascii="Century Gothic" w:hAnsi="Century Gothic"/>
            <w:sz w:val="24"/>
          </w:rPr>
          <w:t>Mtra.: Ana Maritza Vega Jauregui</w:t>
        </w:r>
      </w:moveFrom>
    </w:p>
    <w:p w:rsidR="00973BC6" w:rsidDel="003A3700" w:rsidRDefault="00973BC6" w:rsidP="003A3700">
      <w:pPr>
        <w:spacing w:line="360" w:lineRule="auto"/>
        <w:jc w:val="right"/>
        <w:rPr>
          <w:rFonts w:ascii="Century Gothic" w:hAnsi="Century Gothic"/>
          <w:sz w:val="24"/>
        </w:rPr>
        <w:pPrChange w:id="102" w:author="Ana Maritza Vega Jauregui" w:date="2011-10-30T16:47:00Z">
          <w:pPr>
            <w:jc w:val="right"/>
          </w:pPr>
        </w:pPrChange>
      </w:pPr>
      <w:moveFrom w:id="103" w:author="Ana Maritza Vega Jauregui" w:date="2011-10-30T16:41:00Z">
        <w:r w:rsidDel="003A3700">
          <w:rPr>
            <w:rFonts w:ascii="Century Gothic" w:hAnsi="Century Gothic"/>
            <w:sz w:val="24"/>
          </w:rPr>
          <w:t>Psicología 5° A</w:t>
        </w:r>
      </w:moveFrom>
    </w:p>
    <w:moveFromRangeEnd w:id="95"/>
    <w:p w:rsidR="00973BC6" w:rsidRPr="0017549F" w:rsidRDefault="00973BC6" w:rsidP="003A3700">
      <w:pPr>
        <w:spacing w:line="360" w:lineRule="auto"/>
        <w:jc w:val="right"/>
        <w:rPr>
          <w:rFonts w:ascii="Century Gothic" w:hAnsi="Century Gothic"/>
          <w:sz w:val="24"/>
        </w:rPr>
        <w:pPrChange w:id="104" w:author="Ana Maritza Vega Jauregui" w:date="2011-10-30T16:47:00Z">
          <w:pPr>
            <w:jc w:val="right"/>
          </w:pPr>
        </w:pPrChange>
      </w:pPr>
    </w:p>
    <w:sectPr w:rsidR="00973BC6" w:rsidRPr="0017549F" w:rsidSect="00E1585B">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3" w:author="Ana Maritza Vega Jauregui" w:date="2011-10-30T16:40:00Z" w:initials="AMVJ">
    <w:p w:rsidR="003A3700" w:rsidRDefault="003A3700">
      <w:pPr>
        <w:pStyle w:val="Textocomentario"/>
      </w:pPr>
      <w:r>
        <w:rPr>
          <w:rStyle w:val="Refdecomentario"/>
        </w:rPr>
        <w:annotationRef/>
      </w:r>
      <w:r>
        <w:t>Muy bien por hacer la cita. Con autor y año es suficiente.</w:t>
      </w:r>
    </w:p>
    <w:p w:rsidR="003A3700" w:rsidRDefault="003A3700">
      <w:pPr>
        <w:pStyle w:val="Textocomentario"/>
      </w:pPr>
    </w:p>
  </w:comment>
  <w:comment w:id="36" w:author="Ana Maritza Vega Jauregui" w:date="2011-10-30T16:46:00Z" w:initials="AMVJ">
    <w:p w:rsidR="003A3700" w:rsidRDefault="003A3700">
      <w:pPr>
        <w:pStyle w:val="Textocomentario"/>
      </w:pPr>
      <w:r>
        <w:rPr>
          <w:rStyle w:val="Refdecomentario"/>
        </w:rPr>
        <w:annotationRef/>
      </w:r>
      <w:r>
        <w:t xml:space="preserve">Según </w:t>
      </w:r>
      <w:proofErr w:type="spellStart"/>
      <w:r>
        <w:t>quien</w:t>
      </w:r>
      <w:proofErr w:type="spellEnd"/>
      <w:r>
        <w:t>?</w:t>
      </w:r>
    </w:p>
  </w:comment>
  <w:comment w:id="87" w:author="Ana Maritza Vega Jauregui" w:date="2011-10-30T16:52:00Z" w:initials="AMVJ">
    <w:p w:rsidR="00B43C61" w:rsidRDefault="00B43C61">
      <w:pPr>
        <w:pStyle w:val="Textocomentario"/>
      </w:pPr>
      <w:r>
        <w:rPr>
          <w:rStyle w:val="Refdecomentario"/>
        </w:rPr>
        <w:annotationRef/>
      </w:r>
      <w:r>
        <w:t>Aplicación a situaciones reales</w:t>
      </w:r>
    </w:p>
  </w:comment>
  <w:comment w:id="92" w:author="Ana Maritza Vega Jauregui" w:date="2011-10-30T16:41:00Z" w:initials="AMVJ">
    <w:p w:rsidR="003A3700" w:rsidRDefault="003A3700">
      <w:pPr>
        <w:pStyle w:val="Textocomentario"/>
      </w:pPr>
      <w:r>
        <w:rPr>
          <w:rStyle w:val="Refdecomentario"/>
        </w:rPr>
        <w:annotationRef/>
      </w:r>
      <w:r>
        <w:t xml:space="preserve">Se requiere </w:t>
      </w:r>
      <w:proofErr w:type="spellStart"/>
      <w:r>
        <w:t>mas</w:t>
      </w:r>
      <w:proofErr w:type="spellEnd"/>
      <w:r>
        <w:t xml:space="preserve"> de una referencia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22BB"/>
    <w:multiLevelType w:val="hybridMultilevel"/>
    <w:tmpl w:val="0E04F95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63E628F1"/>
    <w:multiLevelType w:val="hybridMultilevel"/>
    <w:tmpl w:val="1A64E4C8"/>
    <w:lvl w:ilvl="0" w:tplc="F4224226">
      <w:start w:val="1"/>
      <w:numFmt w:val="upperLetter"/>
      <w:suff w:val="space"/>
      <w:lvlText w:val="%1."/>
      <w:lvlJc w:val="left"/>
      <w:pPr>
        <w:ind w:left="76" w:hanging="76"/>
      </w:pPr>
      <w:rPr>
        <w:rFonts w:hint="default"/>
        <w:b/>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EDC"/>
    <w:rsid w:val="000B25AC"/>
    <w:rsid w:val="0017549F"/>
    <w:rsid w:val="002222E9"/>
    <w:rsid w:val="002E7EDC"/>
    <w:rsid w:val="003A3700"/>
    <w:rsid w:val="003C2518"/>
    <w:rsid w:val="005E34C9"/>
    <w:rsid w:val="00614E80"/>
    <w:rsid w:val="00625F19"/>
    <w:rsid w:val="007D1518"/>
    <w:rsid w:val="008A0DF8"/>
    <w:rsid w:val="00973BC6"/>
    <w:rsid w:val="00A8302D"/>
    <w:rsid w:val="00B43C61"/>
    <w:rsid w:val="00BD187E"/>
    <w:rsid w:val="00C81126"/>
    <w:rsid w:val="00CD7CED"/>
    <w:rsid w:val="00DC1D4B"/>
    <w:rsid w:val="00DC636F"/>
    <w:rsid w:val="00E1585B"/>
    <w:rsid w:val="00FB78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85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B25AC"/>
    <w:pPr>
      <w:ind w:left="720"/>
      <w:contextualSpacing/>
    </w:pPr>
  </w:style>
  <w:style w:type="character" w:styleId="Refdecomentario">
    <w:name w:val="annotation reference"/>
    <w:basedOn w:val="Fuentedeprrafopredeter"/>
    <w:uiPriority w:val="99"/>
    <w:semiHidden/>
    <w:unhideWhenUsed/>
    <w:rsid w:val="003A3700"/>
    <w:rPr>
      <w:sz w:val="16"/>
      <w:szCs w:val="16"/>
    </w:rPr>
  </w:style>
  <w:style w:type="paragraph" w:styleId="Textocomentario">
    <w:name w:val="annotation text"/>
    <w:basedOn w:val="Normal"/>
    <w:link w:val="TextocomentarioCar"/>
    <w:uiPriority w:val="99"/>
    <w:semiHidden/>
    <w:unhideWhenUsed/>
    <w:rsid w:val="003A3700"/>
    <w:rPr>
      <w:sz w:val="20"/>
      <w:szCs w:val="20"/>
    </w:rPr>
  </w:style>
  <w:style w:type="character" w:customStyle="1" w:styleId="TextocomentarioCar">
    <w:name w:val="Texto comentario Car"/>
    <w:basedOn w:val="Fuentedeprrafopredeter"/>
    <w:link w:val="Textocomentario"/>
    <w:uiPriority w:val="99"/>
    <w:semiHidden/>
    <w:rsid w:val="003A3700"/>
    <w:rPr>
      <w:sz w:val="20"/>
      <w:szCs w:val="20"/>
    </w:rPr>
  </w:style>
  <w:style w:type="paragraph" w:styleId="Asuntodelcomentario">
    <w:name w:val="annotation subject"/>
    <w:basedOn w:val="Textocomentario"/>
    <w:next w:val="Textocomentario"/>
    <w:link w:val="AsuntodelcomentarioCar"/>
    <w:uiPriority w:val="99"/>
    <w:semiHidden/>
    <w:unhideWhenUsed/>
    <w:rsid w:val="003A3700"/>
    <w:rPr>
      <w:b/>
      <w:bCs/>
    </w:rPr>
  </w:style>
  <w:style w:type="character" w:customStyle="1" w:styleId="AsuntodelcomentarioCar">
    <w:name w:val="Asunto del comentario Car"/>
    <w:basedOn w:val="TextocomentarioCar"/>
    <w:link w:val="Asuntodelcomentario"/>
    <w:uiPriority w:val="99"/>
    <w:semiHidden/>
    <w:rsid w:val="003A3700"/>
    <w:rPr>
      <w:b/>
      <w:bCs/>
      <w:sz w:val="20"/>
      <w:szCs w:val="20"/>
    </w:rPr>
  </w:style>
  <w:style w:type="paragraph" w:styleId="Textodeglobo">
    <w:name w:val="Balloon Text"/>
    <w:basedOn w:val="Normal"/>
    <w:link w:val="TextodegloboCar"/>
    <w:uiPriority w:val="99"/>
    <w:semiHidden/>
    <w:unhideWhenUsed/>
    <w:rsid w:val="003A3700"/>
    <w:rPr>
      <w:rFonts w:ascii="Tahoma" w:hAnsi="Tahoma" w:cs="Tahoma"/>
      <w:sz w:val="16"/>
      <w:szCs w:val="16"/>
    </w:rPr>
  </w:style>
  <w:style w:type="character" w:customStyle="1" w:styleId="TextodegloboCar">
    <w:name w:val="Texto de globo Car"/>
    <w:basedOn w:val="Fuentedeprrafopredeter"/>
    <w:link w:val="Textodeglobo"/>
    <w:uiPriority w:val="99"/>
    <w:semiHidden/>
    <w:rsid w:val="003A37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85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B25AC"/>
    <w:pPr>
      <w:ind w:left="720"/>
      <w:contextualSpacing/>
    </w:pPr>
  </w:style>
  <w:style w:type="character" w:styleId="Refdecomentario">
    <w:name w:val="annotation reference"/>
    <w:basedOn w:val="Fuentedeprrafopredeter"/>
    <w:uiPriority w:val="99"/>
    <w:semiHidden/>
    <w:unhideWhenUsed/>
    <w:rsid w:val="003A3700"/>
    <w:rPr>
      <w:sz w:val="16"/>
      <w:szCs w:val="16"/>
    </w:rPr>
  </w:style>
  <w:style w:type="paragraph" w:styleId="Textocomentario">
    <w:name w:val="annotation text"/>
    <w:basedOn w:val="Normal"/>
    <w:link w:val="TextocomentarioCar"/>
    <w:uiPriority w:val="99"/>
    <w:semiHidden/>
    <w:unhideWhenUsed/>
    <w:rsid w:val="003A3700"/>
    <w:rPr>
      <w:sz w:val="20"/>
      <w:szCs w:val="20"/>
    </w:rPr>
  </w:style>
  <w:style w:type="character" w:customStyle="1" w:styleId="TextocomentarioCar">
    <w:name w:val="Texto comentario Car"/>
    <w:basedOn w:val="Fuentedeprrafopredeter"/>
    <w:link w:val="Textocomentario"/>
    <w:uiPriority w:val="99"/>
    <w:semiHidden/>
    <w:rsid w:val="003A3700"/>
    <w:rPr>
      <w:sz w:val="20"/>
      <w:szCs w:val="20"/>
    </w:rPr>
  </w:style>
  <w:style w:type="paragraph" w:styleId="Asuntodelcomentario">
    <w:name w:val="annotation subject"/>
    <w:basedOn w:val="Textocomentario"/>
    <w:next w:val="Textocomentario"/>
    <w:link w:val="AsuntodelcomentarioCar"/>
    <w:uiPriority w:val="99"/>
    <w:semiHidden/>
    <w:unhideWhenUsed/>
    <w:rsid w:val="003A3700"/>
    <w:rPr>
      <w:b/>
      <w:bCs/>
    </w:rPr>
  </w:style>
  <w:style w:type="character" w:customStyle="1" w:styleId="AsuntodelcomentarioCar">
    <w:name w:val="Asunto del comentario Car"/>
    <w:basedOn w:val="TextocomentarioCar"/>
    <w:link w:val="Asuntodelcomentario"/>
    <w:uiPriority w:val="99"/>
    <w:semiHidden/>
    <w:rsid w:val="003A3700"/>
    <w:rPr>
      <w:b/>
      <w:bCs/>
      <w:sz w:val="20"/>
      <w:szCs w:val="20"/>
    </w:rPr>
  </w:style>
  <w:style w:type="paragraph" w:styleId="Textodeglobo">
    <w:name w:val="Balloon Text"/>
    <w:basedOn w:val="Normal"/>
    <w:link w:val="TextodegloboCar"/>
    <w:uiPriority w:val="99"/>
    <w:semiHidden/>
    <w:unhideWhenUsed/>
    <w:rsid w:val="003A3700"/>
    <w:rPr>
      <w:rFonts w:ascii="Tahoma" w:hAnsi="Tahoma" w:cs="Tahoma"/>
      <w:sz w:val="16"/>
      <w:szCs w:val="16"/>
    </w:rPr>
  </w:style>
  <w:style w:type="character" w:customStyle="1" w:styleId="TextodegloboCar">
    <w:name w:val="Texto de globo Car"/>
    <w:basedOn w:val="Fuentedeprrafopredeter"/>
    <w:link w:val="Textodeglobo"/>
    <w:uiPriority w:val="99"/>
    <w:semiHidden/>
    <w:rsid w:val="003A37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1351</Words>
  <Characters>7436</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dc:creator>
  <cp:lastModifiedBy>Ana Maritza Vega Jauregui</cp:lastModifiedBy>
  <cp:revision>4</cp:revision>
  <dcterms:created xsi:type="dcterms:W3CDTF">2011-10-13T20:28:00Z</dcterms:created>
  <dcterms:modified xsi:type="dcterms:W3CDTF">2011-10-30T22:57:00Z</dcterms:modified>
</cp:coreProperties>
</file>